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D4" w:rsidRDefault="00F04FD4"/>
    <w:p w:rsidR="00F04FD4" w:rsidRDefault="00F04FD4"/>
    <w:p w:rsidR="00F04FD4" w:rsidRDefault="00F04FD4"/>
    <w:p w:rsidR="00F04FD4" w:rsidRDefault="00F04FD4"/>
    <w:p w:rsidR="00F04FD4" w:rsidRDefault="00F04FD4"/>
    <w:p w:rsidR="00F04FD4" w:rsidRDefault="00F04FD4"/>
    <w:p w:rsidR="00F04FD4" w:rsidRDefault="00F04FD4"/>
    <w:p w:rsidR="00F04FD4" w:rsidRDefault="00F04FD4"/>
    <w:p w:rsidR="00F04FD4" w:rsidRDefault="00F04FD4"/>
    <w:p w:rsidR="00F04FD4" w:rsidRDefault="00F04FD4"/>
    <w:p w:rsidR="00F04FD4" w:rsidRPr="00F04FD4" w:rsidRDefault="00F04FD4">
      <w:pPr>
        <w:rPr>
          <w:sz w:val="48"/>
          <w:szCs w:val="48"/>
        </w:rPr>
      </w:pPr>
      <w:r w:rsidRPr="00F04FD4">
        <w:rPr>
          <w:sz w:val="48"/>
          <w:szCs w:val="48"/>
        </w:rPr>
        <w:t xml:space="preserve">Creating a Windows Installer Package for your </w:t>
      </w:r>
    </w:p>
    <w:p w:rsidR="00F04FD4" w:rsidRDefault="00F04FD4">
      <w:pPr>
        <w:rPr>
          <w:sz w:val="48"/>
          <w:szCs w:val="48"/>
        </w:rPr>
      </w:pPr>
      <w:r w:rsidRPr="00F04FD4">
        <w:rPr>
          <w:sz w:val="48"/>
          <w:szCs w:val="48"/>
        </w:rPr>
        <w:t xml:space="preserve">Web Application within </w:t>
      </w:r>
      <w:r w:rsidRPr="00F04FD4">
        <w:rPr>
          <w:b/>
          <w:i w:val="0"/>
          <w:sz w:val="48"/>
          <w:szCs w:val="48"/>
        </w:rPr>
        <w:t>30 Minutes</w:t>
      </w:r>
      <w:r w:rsidRPr="00F04FD4">
        <w:rPr>
          <w:sz w:val="48"/>
          <w:szCs w:val="48"/>
        </w:rPr>
        <w:t xml:space="preserve"> </w:t>
      </w:r>
      <w:r w:rsidRPr="00F04FD4">
        <w:rPr>
          <w:sz w:val="48"/>
          <w:szCs w:val="48"/>
        </w:rPr>
        <w:sym w:font="Wingdings" w:char="F04A"/>
      </w:r>
    </w:p>
    <w:p w:rsidR="00F04FD4" w:rsidRDefault="00F04FD4">
      <w:pPr>
        <w:rPr>
          <w:sz w:val="48"/>
          <w:szCs w:val="48"/>
        </w:rPr>
      </w:pPr>
      <w:r>
        <w:rPr>
          <w:sz w:val="48"/>
          <w:szCs w:val="48"/>
        </w:rPr>
        <w:br w:type="page"/>
      </w:r>
    </w:p>
    <w:p w:rsidR="00F04FD4" w:rsidRDefault="00F04FD4" w:rsidP="00A43D6B">
      <w:pPr>
        <w:pStyle w:val="berschrift1"/>
      </w:pPr>
      <w:bookmarkStart w:id="0" w:name="_Toc177542868"/>
      <w:bookmarkStart w:id="1" w:name="_Toc212961419"/>
      <w:r>
        <w:lastRenderedPageBreak/>
        <w:t>Changelog</w:t>
      </w:r>
      <w:bookmarkEnd w:id="0"/>
      <w:bookmarkEnd w:id="1"/>
    </w:p>
    <w:p w:rsidR="00F04FD4" w:rsidRDefault="00F04FD4">
      <w:pPr>
        <w:rPr>
          <w:b/>
          <w:sz w:val="24"/>
          <w:szCs w:val="24"/>
        </w:rPr>
      </w:pPr>
    </w:p>
    <w:tbl>
      <w:tblPr>
        <w:tblStyle w:val="HelleSchattierung-Akzent2"/>
        <w:tblW w:w="0" w:type="auto"/>
        <w:tblLook w:val="04A0"/>
      </w:tblPr>
      <w:tblGrid>
        <w:gridCol w:w="1242"/>
        <w:gridCol w:w="1560"/>
        <w:gridCol w:w="2268"/>
        <w:gridCol w:w="4142"/>
      </w:tblGrid>
      <w:tr w:rsidR="00F04FD4" w:rsidRPr="000C1E0F" w:rsidTr="004E4495">
        <w:trPr>
          <w:cnfStyle w:val="100000000000"/>
        </w:trPr>
        <w:tc>
          <w:tcPr>
            <w:cnfStyle w:val="001000000000"/>
            <w:tcW w:w="1242" w:type="dxa"/>
          </w:tcPr>
          <w:p w:rsidR="00F04FD4" w:rsidRPr="000C1E0F" w:rsidRDefault="00F04FD4" w:rsidP="000C1E0F">
            <w:pPr>
              <w:spacing w:after="0" w:line="240" w:lineRule="auto"/>
              <w:rPr>
                <w:rFonts w:asciiTheme="minorHAnsi" w:eastAsiaTheme="minorEastAsia" w:hAnsiTheme="minorHAnsi" w:cstheme="minorBidi"/>
                <w:b w:val="0"/>
                <w:bCs w:val="0"/>
                <w:sz w:val="24"/>
                <w:szCs w:val="24"/>
              </w:rPr>
            </w:pPr>
            <w:r w:rsidRPr="000C1E0F">
              <w:rPr>
                <w:rFonts w:asciiTheme="minorHAnsi" w:eastAsiaTheme="minorEastAsia" w:hAnsiTheme="minorHAnsi" w:cstheme="minorBidi"/>
                <w:sz w:val="24"/>
                <w:szCs w:val="24"/>
              </w:rPr>
              <w:t>Version:</w:t>
            </w:r>
          </w:p>
        </w:tc>
        <w:tc>
          <w:tcPr>
            <w:tcW w:w="1560" w:type="dxa"/>
          </w:tcPr>
          <w:p w:rsidR="00F04FD4" w:rsidRPr="000C1E0F" w:rsidRDefault="00F04FD4" w:rsidP="000C1E0F">
            <w:pPr>
              <w:spacing w:after="0" w:line="240" w:lineRule="auto"/>
              <w:cnfStyle w:val="100000000000"/>
              <w:rPr>
                <w:rFonts w:asciiTheme="minorHAnsi" w:eastAsiaTheme="minorEastAsia" w:hAnsiTheme="minorHAnsi" w:cstheme="minorBidi"/>
                <w:b w:val="0"/>
                <w:bCs w:val="0"/>
                <w:sz w:val="24"/>
                <w:szCs w:val="24"/>
              </w:rPr>
            </w:pPr>
            <w:r w:rsidRPr="000C1E0F">
              <w:rPr>
                <w:rFonts w:asciiTheme="minorHAnsi" w:eastAsiaTheme="minorEastAsia" w:hAnsiTheme="minorHAnsi" w:cstheme="minorBidi"/>
                <w:sz w:val="24"/>
                <w:szCs w:val="24"/>
              </w:rPr>
              <w:t>Date:</w:t>
            </w:r>
          </w:p>
        </w:tc>
        <w:tc>
          <w:tcPr>
            <w:tcW w:w="2268" w:type="dxa"/>
          </w:tcPr>
          <w:p w:rsidR="00F04FD4" w:rsidRPr="000C1E0F" w:rsidRDefault="00F04FD4" w:rsidP="000C1E0F">
            <w:pPr>
              <w:spacing w:after="0" w:line="240" w:lineRule="auto"/>
              <w:cnfStyle w:val="100000000000"/>
              <w:rPr>
                <w:rFonts w:asciiTheme="minorHAnsi" w:eastAsiaTheme="minorEastAsia" w:hAnsiTheme="minorHAnsi" w:cstheme="minorBidi"/>
                <w:b w:val="0"/>
                <w:bCs w:val="0"/>
                <w:sz w:val="24"/>
                <w:szCs w:val="24"/>
              </w:rPr>
            </w:pPr>
            <w:r w:rsidRPr="000C1E0F">
              <w:rPr>
                <w:rFonts w:asciiTheme="minorHAnsi" w:eastAsiaTheme="minorEastAsia" w:hAnsiTheme="minorHAnsi" w:cstheme="minorBidi"/>
                <w:sz w:val="24"/>
                <w:szCs w:val="24"/>
              </w:rPr>
              <w:t>Author:</w:t>
            </w:r>
          </w:p>
        </w:tc>
        <w:tc>
          <w:tcPr>
            <w:tcW w:w="4142" w:type="dxa"/>
          </w:tcPr>
          <w:p w:rsidR="00F04FD4" w:rsidRPr="000C1E0F" w:rsidRDefault="00F04FD4" w:rsidP="000C1E0F">
            <w:pPr>
              <w:spacing w:after="0" w:line="240" w:lineRule="auto"/>
              <w:cnfStyle w:val="100000000000"/>
              <w:rPr>
                <w:rFonts w:asciiTheme="minorHAnsi" w:eastAsiaTheme="minorEastAsia" w:hAnsiTheme="minorHAnsi" w:cstheme="minorBidi"/>
                <w:b w:val="0"/>
                <w:bCs w:val="0"/>
                <w:sz w:val="24"/>
                <w:szCs w:val="24"/>
              </w:rPr>
            </w:pPr>
            <w:r w:rsidRPr="000C1E0F">
              <w:rPr>
                <w:rFonts w:asciiTheme="minorHAnsi" w:eastAsiaTheme="minorEastAsia" w:hAnsiTheme="minorHAnsi" w:cstheme="minorBidi"/>
                <w:sz w:val="24"/>
                <w:szCs w:val="24"/>
              </w:rPr>
              <w:t>Comments:</w:t>
            </w:r>
          </w:p>
        </w:tc>
      </w:tr>
      <w:tr w:rsidR="00F04FD4" w:rsidRPr="000C1E0F" w:rsidTr="004E4495">
        <w:trPr>
          <w:cnfStyle w:val="000000100000"/>
        </w:trPr>
        <w:tc>
          <w:tcPr>
            <w:cnfStyle w:val="001000000000"/>
            <w:tcW w:w="1242" w:type="dxa"/>
          </w:tcPr>
          <w:p w:rsidR="00F04FD4" w:rsidRPr="000C1E0F" w:rsidRDefault="00F04FD4" w:rsidP="000C1E0F">
            <w:pPr>
              <w:spacing w:after="0" w:line="240" w:lineRule="auto"/>
              <w:rPr>
                <w:rFonts w:asciiTheme="minorHAnsi" w:eastAsiaTheme="minorEastAsia" w:hAnsiTheme="minorHAnsi" w:cstheme="minorBidi"/>
                <w:b w:val="0"/>
                <w:bCs w:val="0"/>
                <w:sz w:val="24"/>
                <w:szCs w:val="24"/>
              </w:rPr>
            </w:pPr>
            <w:r w:rsidRPr="000C1E0F">
              <w:rPr>
                <w:rFonts w:asciiTheme="minorHAnsi" w:eastAsiaTheme="minorEastAsia" w:hAnsiTheme="minorHAnsi" w:cstheme="minorBidi"/>
                <w:sz w:val="24"/>
                <w:szCs w:val="24"/>
              </w:rPr>
              <w:t>0.1</w:t>
            </w:r>
          </w:p>
        </w:tc>
        <w:tc>
          <w:tcPr>
            <w:tcW w:w="1560" w:type="dxa"/>
          </w:tcPr>
          <w:p w:rsidR="00F04FD4" w:rsidRPr="000C1E0F" w:rsidRDefault="00F04FD4" w:rsidP="00ED6163">
            <w:pPr>
              <w:spacing w:after="0" w:line="240" w:lineRule="auto"/>
              <w:cnfStyle w:val="000000100000"/>
              <w:rPr>
                <w:rFonts w:asciiTheme="minorHAnsi" w:eastAsiaTheme="minorEastAsia" w:hAnsiTheme="minorHAnsi" w:cstheme="minorBidi"/>
                <w:sz w:val="24"/>
                <w:szCs w:val="24"/>
              </w:rPr>
            </w:pPr>
            <w:r w:rsidRPr="000C1E0F">
              <w:rPr>
                <w:rFonts w:asciiTheme="minorHAnsi" w:eastAsiaTheme="minorEastAsia" w:hAnsiTheme="minorHAnsi" w:cstheme="minorBidi"/>
                <w:sz w:val="24"/>
                <w:szCs w:val="24"/>
              </w:rPr>
              <w:t>1</w:t>
            </w:r>
            <w:r w:rsidR="00ED6163">
              <w:rPr>
                <w:rFonts w:asciiTheme="minorHAnsi" w:eastAsiaTheme="minorEastAsia" w:hAnsiTheme="minorHAnsi" w:cstheme="minorBidi"/>
                <w:sz w:val="24"/>
                <w:szCs w:val="24"/>
              </w:rPr>
              <w:t>4</w:t>
            </w:r>
            <w:r w:rsidRPr="000C1E0F">
              <w:rPr>
                <w:rFonts w:asciiTheme="minorHAnsi" w:eastAsiaTheme="minorEastAsia" w:hAnsiTheme="minorHAnsi" w:cstheme="minorBidi"/>
                <w:sz w:val="24"/>
                <w:szCs w:val="24"/>
              </w:rPr>
              <w:t>.09.2007</w:t>
            </w:r>
          </w:p>
        </w:tc>
        <w:tc>
          <w:tcPr>
            <w:tcW w:w="2268" w:type="dxa"/>
          </w:tcPr>
          <w:p w:rsidR="00F04FD4" w:rsidRPr="000C1E0F" w:rsidRDefault="00F04FD4" w:rsidP="000C1E0F">
            <w:pPr>
              <w:spacing w:after="0" w:line="240" w:lineRule="auto"/>
              <w:cnfStyle w:val="000000100000"/>
              <w:rPr>
                <w:rFonts w:asciiTheme="minorHAnsi" w:eastAsiaTheme="minorEastAsia" w:hAnsiTheme="minorHAnsi" w:cstheme="minorBidi"/>
                <w:sz w:val="24"/>
                <w:szCs w:val="24"/>
              </w:rPr>
            </w:pPr>
            <w:r w:rsidRPr="000C1E0F">
              <w:rPr>
                <w:rFonts w:asciiTheme="minorHAnsi" w:eastAsiaTheme="minorEastAsia" w:hAnsiTheme="minorHAnsi" w:cstheme="minorBidi"/>
                <w:sz w:val="24"/>
                <w:szCs w:val="24"/>
              </w:rPr>
              <w:t>Sebastian Glöckner</w:t>
            </w:r>
          </w:p>
        </w:tc>
        <w:tc>
          <w:tcPr>
            <w:tcW w:w="4142" w:type="dxa"/>
          </w:tcPr>
          <w:p w:rsidR="00F04FD4" w:rsidRPr="000C1E0F" w:rsidRDefault="00836736" w:rsidP="000C1E0F">
            <w:pPr>
              <w:spacing w:after="0" w:line="240" w:lineRule="auto"/>
              <w:cnfStyle w:val="000000100000"/>
              <w:rPr>
                <w:rFonts w:asciiTheme="minorHAnsi" w:eastAsiaTheme="minorEastAsia" w:hAnsiTheme="minorHAnsi" w:cstheme="minorBidi"/>
                <w:sz w:val="24"/>
                <w:szCs w:val="24"/>
              </w:rPr>
            </w:pPr>
            <w:r w:rsidRPr="000C1E0F">
              <w:rPr>
                <w:rFonts w:asciiTheme="minorHAnsi" w:eastAsiaTheme="minorEastAsia" w:hAnsiTheme="minorHAnsi" w:cstheme="minorBidi"/>
                <w:sz w:val="24"/>
                <w:szCs w:val="24"/>
              </w:rPr>
              <w:t>Initial v</w:t>
            </w:r>
            <w:r w:rsidR="00F04FD4" w:rsidRPr="000C1E0F">
              <w:rPr>
                <w:rFonts w:asciiTheme="minorHAnsi" w:eastAsiaTheme="minorEastAsia" w:hAnsiTheme="minorHAnsi" w:cstheme="minorBidi"/>
                <w:sz w:val="24"/>
                <w:szCs w:val="24"/>
              </w:rPr>
              <w:t>ersion</w:t>
            </w:r>
          </w:p>
        </w:tc>
      </w:tr>
      <w:tr w:rsidR="00ED5C35" w:rsidRPr="000C1E0F" w:rsidTr="004E4495">
        <w:tc>
          <w:tcPr>
            <w:cnfStyle w:val="001000000000"/>
            <w:tcW w:w="1242" w:type="dxa"/>
          </w:tcPr>
          <w:p w:rsidR="00ED5C35" w:rsidRPr="000C1E0F" w:rsidRDefault="00ED5C35"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0.2</w:t>
            </w:r>
          </w:p>
        </w:tc>
        <w:tc>
          <w:tcPr>
            <w:tcW w:w="1560" w:type="dxa"/>
          </w:tcPr>
          <w:p w:rsidR="00ED5C35" w:rsidRPr="000C1E0F" w:rsidRDefault="00ED5C35" w:rsidP="00ED6163">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19.10.2007</w:t>
            </w:r>
          </w:p>
        </w:tc>
        <w:tc>
          <w:tcPr>
            <w:tcW w:w="2268" w:type="dxa"/>
          </w:tcPr>
          <w:p w:rsidR="00ED5C35" w:rsidRPr="000C1E0F" w:rsidRDefault="00ED5C3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ED5C35" w:rsidRPr="000C1E0F" w:rsidRDefault="00ED5C3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Some minor updates</w:t>
            </w:r>
          </w:p>
        </w:tc>
      </w:tr>
      <w:tr w:rsidR="00F65268" w:rsidRPr="000C1E0F" w:rsidTr="004E4495">
        <w:trPr>
          <w:cnfStyle w:val="000000100000"/>
        </w:trPr>
        <w:tc>
          <w:tcPr>
            <w:cnfStyle w:val="001000000000"/>
            <w:tcW w:w="1242" w:type="dxa"/>
          </w:tcPr>
          <w:p w:rsidR="00F65268" w:rsidRDefault="00F6526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0.3</w:t>
            </w:r>
          </w:p>
        </w:tc>
        <w:tc>
          <w:tcPr>
            <w:tcW w:w="1560" w:type="dxa"/>
          </w:tcPr>
          <w:p w:rsidR="00F65268" w:rsidRDefault="00F6526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21.10.2007</w:t>
            </w:r>
          </w:p>
        </w:tc>
        <w:tc>
          <w:tcPr>
            <w:tcW w:w="2268" w:type="dxa"/>
          </w:tcPr>
          <w:p w:rsidR="00F65268"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4E4495"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Added Windows Vista /</w:t>
            </w:r>
            <w:r>
              <w:rPr>
                <w:rFonts w:asciiTheme="minorHAnsi" w:eastAsiaTheme="minorEastAsia" w:hAnsiTheme="minorHAnsi" w:cstheme="minorBidi"/>
                <w:sz w:val="24"/>
                <w:szCs w:val="24"/>
              </w:rPr>
              <w:br/>
              <w:t>Windows Server 2008 IUSR Support</w:t>
            </w:r>
          </w:p>
        </w:tc>
      </w:tr>
      <w:tr w:rsidR="004E4495" w:rsidRPr="000C1E0F" w:rsidTr="004E4495">
        <w:tc>
          <w:tcPr>
            <w:cnfStyle w:val="001000000000"/>
            <w:tcW w:w="1242" w:type="dxa"/>
          </w:tcPr>
          <w:p w:rsidR="004E4495" w:rsidRPr="004E4495" w:rsidRDefault="004E4495" w:rsidP="000C1E0F">
            <w:pPr>
              <w:spacing w:after="0" w:line="240" w:lineRule="auto"/>
              <w:rPr>
                <w:rFonts w:asciiTheme="minorHAnsi" w:eastAsiaTheme="minorEastAsia" w:hAnsiTheme="minorHAnsi" w:cstheme="minorBidi"/>
                <w:bCs w:val="0"/>
                <w:sz w:val="24"/>
                <w:szCs w:val="24"/>
              </w:rPr>
            </w:pPr>
            <w:r w:rsidRPr="004E4495">
              <w:rPr>
                <w:rFonts w:asciiTheme="minorHAnsi" w:eastAsiaTheme="minorEastAsia" w:hAnsiTheme="minorHAnsi" w:cstheme="minorBidi"/>
                <w:bCs w:val="0"/>
                <w:sz w:val="24"/>
                <w:szCs w:val="24"/>
              </w:rPr>
              <w:t>0.4</w:t>
            </w:r>
          </w:p>
        </w:tc>
        <w:tc>
          <w:tcPr>
            <w:tcW w:w="1560" w:type="dxa"/>
          </w:tcPr>
          <w:p w:rsidR="004E4495" w:rsidRDefault="004E4495"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22.10.2007</w:t>
            </w:r>
          </w:p>
        </w:tc>
        <w:tc>
          <w:tcPr>
            <w:tcW w:w="2268" w:type="dxa"/>
          </w:tcPr>
          <w:p w:rsidR="004E4495" w:rsidRDefault="004E449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4E4495" w:rsidRDefault="004E449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Testing – Building Sample App – minor Comments</w:t>
            </w:r>
          </w:p>
        </w:tc>
      </w:tr>
      <w:tr w:rsidR="00F65268" w:rsidRPr="000C1E0F" w:rsidTr="004E4495">
        <w:trPr>
          <w:cnfStyle w:val="000000100000"/>
        </w:trPr>
        <w:tc>
          <w:tcPr>
            <w:cnfStyle w:val="001000000000"/>
            <w:tcW w:w="1242" w:type="dxa"/>
          </w:tcPr>
          <w:p w:rsidR="00F65268" w:rsidRDefault="00F6526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w:t>
            </w:r>
            <w:r w:rsidR="004E4495">
              <w:rPr>
                <w:rFonts w:asciiTheme="minorHAnsi" w:eastAsiaTheme="minorEastAsia" w:hAnsiTheme="minorHAnsi" w:cstheme="minorBidi"/>
                <w:sz w:val="24"/>
                <w:szCs w:val="24"/>
              </w:rPr>
              <w:t>5</w:t>
            </w:r>
          </w:p>
        </w:tc>
        <w:tc>
          <w:tcPr>
            <w:tcW w:w="1560" w:type="dxa"/>
          </w:tcPr>
          <w:p w:rsidR="00F65268" w:rsidRDefault="00F6526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23.10.2007</w:t>
            </w:r>
          </w:p>
        </w:tc>
        <w:tc>
          <w:tcPr>
            <w:tcW w:w="2268" w:type="dxa"/>
          </w:tcPr>
          <w:p w:rsidR="00F65268"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F65268"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Some minor fixes</w:t>
            </w:r>
          </w:p>
        </w:tc>
      </w:tr>
      <w:tr w:rsidR="00F65268" w:rsidRPr="000C1E0F" w:rsidTr="004E4495">
        <w:tc>
          <w:tcPr>
            <w:cnfStyle w:val="001000000000"/>
            <w:tcW w:w="1242" w:type="dxa"/>
          </w:tcPr>
          <w:p w:rsidR="00F65268" w:rsidRDefault="00F6526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w:t>
            </w:r>
            <w:r w:rsidR="004E4495">
              <w:rPr>
                <w:rFonts w:asciiTheme="minorHAnsi" w:eastAsiaTheme="minorEastAsia" w:hAnsiTheme="minorHAnsi" w:cstheme="minorBidi"/>
                <w:sz w:val="24"/>
                <w:szCs w:val="24"/>
              </w:rPr>
              <w:t>6</w:t>
            </w:r>
          </w:p>
        </w:tc>
        <w:tc>
          <w:tcPr>
            <w:tcW w:w="1560" w:type="dxa"/>
          </w:tcPr>
          <w:p w:rsidR="00F65268" w:rsidRDefault="00F65268"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25.10.2007</w:t>
            </w:r>
          </w:p>
        </w:tc>
        <w:tc>
          <w:tcPr>
            <w:tcW w:w="2268" w:type="dxa"/>
          </w:tcPr>
          <w:p w:rsidR="00F65268" w:rsidRDefault="00F65268"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F65268" w:rsidRDefault="00F65268"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Added PHP and Perl Support</w:t>
            </w:r>
          </w:p>
        </w:tc>
      </w:tr>
      <w:tr w:rsidR="00F65268" w:rsidRPr="000C1E0F" w:rsidTr="004E4495">
        <w:trPr>
          <w:cnfStyle w:val="000000100000"/>
        </w:trPr>
        <w:tc>
          <w:tcPr>
            <w:cnfStyle w:val="001000000000"/>
            <w:tcW w:w="1242" w:type="dxa"/>
          </w:tcPr>
          <w:p w:rsidR="00F65268" w:rsidRDefault="00F6526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w:t>
            </w:r>
            <w:r w:rsidR="004E4495">
              <w:rPr>
                <w:rFonts w:asciiTheme="minorHAnsi" w:eastAsiaTheme="minorEastAsia" w:hAnsiTheme="minorHAnsi" w:cstheme="minorBidi"/>
                <w:sz w:val="24"/>
                <w:szCs w:val="24"/>
              </w:rPr>
              <w:t>7</w:t>
            </w:r>
          </w:p>
        </w:tc>
        <w:tc>
          <w:tcPr>
            <w:tcW w:w="1560" w:type="dxa"/>
          </w:tcPr>
          <w:p w:rsidR="00F65268" w:rsidRDefault="00F6526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26.10.2007</w:t>
            </w:r>
          </w:p>
        </w:tc>
        <w:tc>
          <w:tcPr>
            <w:tcW w:w="2268" w:type="dxa"/>
          </w:tcPr>
          <w:p w:rsidR="00F65268"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F65268" w:rsidRDefault="00F6526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Added MySQL Support</w:t>
            </w:r>
          </w:p>
        </w:tc>
      </w:tr>
      <w:tr w:rsidR="004F44B8" w:rsidRPr="000C1E0F" w:rsidTr="004E4495">
        <w:tc>
          <w:tcPr>
            <w:cnfStyle w:val="001000000000"/>
            <w:tcW w:w="1242" w:type="dxa"/>
          </w:tcPr>
          <w:p w:rsidR="004F44B8" w:rsidRDefault="004F44B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w:t>
            </w:r>
            <w:r w:rsidR="004E4495">
              <w:rPr>
                <w:rFonts w:asciiTheme="minorHAnsi" w:eastAsiaTheme="minorEastAsia" w:hAnsiTheme="minorHAnsi" w:cstheme="minorBidi"/>
                <w:sz w:val="24"/>
                <w:szCs w:val="24"/>
              </w:rPr>
              <w:t>8</w:t>
            </w:r>
          </w:p>
        </w:tc>
        <w:tc>
          <w:tcPr>
            <w:tcW w:w="1560" w:type="dxa"/>
          </w:tcPr>
          <w:p w:rsidR="004F44B8" w:rsidRDefault="004F44B8"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29.10.2007</w:t>
            </w:r>
          </w:p>
        </w:tc>
        <w:tc>
          <w:tcPr>
            <w:tcW w:w="2268" w:type="dxa"/>
          </w:tcPr>
          <w:p w:rsidR="004F44B8" w:rsidRDefault="004F44B8"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4F44B8" w:rsidRDefault="004F44B8"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Some minor fixes</w:t>
            </w:r>
          </w:p>
        </w:tc>
      </w:tr>
      <w:tr w:rsidR="004F44B8" w:rsidRPr="000C1E0F" w:rsidTr="004E4495">
        <w:trPr>
          <w:cnfStyle w:val="000000100000"/>
        </w:trPr>
        <w:tc>
          <w:tcPr>
            <w:cnfStyle w:val="001000000000"/>
            <w:tcW w:w="1242" w:type="dxa"/>
          </w:tcPr>
          <w:p w:rsidR="004F44B8" w:rsidRDefault="004F44B8" w:rsidP="000C1E0F">
            <w:pPr>
              <w:spacing w:after="0" w:line="240" w:lineRule="auto"/>
              <w:rPr>
                <w:rFonts w:asciiTheme="minorHAnsi" w:eastAsiaTheme="minorEastAsia" w:hAnsiTheme="minorHAnsi" w:cstheme="minorBidi"/>
                <w:b w:val="0"/>
                <w:bCs w:val="0"/>
                <w:sz w:val="24"/>
                <w:szCs w:val="24"/>
              </w:rPr>
            </w:pPr>
            <w:r>
              <w:rPr>
                <w:rFonts w:asciiTheme="minorHAnsi" w:eastAsiaTheme="minorEastAsia" w:hAnsiTheme="minorHAnsi" w:cstheme="minorBidi"/>
                <w:sz w:val="24"/>
                <w:szCs w:val="24"/>
              </w:rPr>
              <w:t>0.</w:t>
            </w:r>
            <w:r w:rsidR="004E4495">
              <w:rPr>
                <w:rFonts w:asciiTheme="minorHAnsi" w:eastAsiaTheme="minorEastAsia" w:hAnsiTheme="minorHAnsi" w:cstheme="minorBidi"/>
                <w:sz w:val="24"/>
                <w:szCs w:val="24"/>
              </w:rPr>
              <w:t>9</w:t>
            </w:r>
          </w:p>
        </w:tc>
        <w:tc>
          <w:tcPr>
            <w:tcW w:w="1560" w:type="dxa"/>
          </w:tcPr>
          <w:p w:rsidR="004F44B8" w:rsidRDefault="004F44B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29.10.2007</w:t>
            </w:r>
          </w:p>
        </w:tc>
        <w:tc>
          <w:tcPr>
            <w:tcW w:w="2268" w:type="dxa"/>
          </w:tcPr>
          <w:p w:rsidR="004F44B8" w:rsidRDefault="004F44B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Sebastian Glöckner</w:t>
            </w:r>
          </w:p>
        </w:tc>
        <w:tc>
          <w:tcPr>
            <w:tcW w:w="4142" w:type="dxa"/>
          </w:tcPr>
          <w:p w:rsidR="004F44B8" w:rsidRDefault="004F44B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Updated documentation</w:t>
            </w:r>
          </w:p>
        </w:tc>
      </w:tr>
      <w:tr w:rsidR="004E4495" w:rsidRPr="000C1E0F" w:rsidTr="004E4495">
        <w:tc>
          <w:tcPr>
            <w:cnfStyle w:val="001000000000"/>
            <w:tcW w:w="1242" w:type="dxa"/>
          </w:tcPr>
          <w:p w:rsidR="004E4495" w:rsidRPr="004E4495" w:rsidRDefault="004E4495" w:rsidP="000C1E0F">
            <w:pPr>
              <w:spacing w:after="0" w:line="240" w:lineRule="auto"/>
              <w:rPr>
                <w:rFonts w:asciiTheme="minorHAnsi" w:eastAsiaTheme="minorEastAsia" w:hAnsiTheme="minorHAnsi" w:cstheme="minorBidi"/>
                <w:bCs w:val="0"/>
                <w:sz w:val="24"/>
                <w:szCs w:val="24"/>
              </w:rPr>
            </w:pPr>
            <w:r>
              <w:rPr>
                <w:rFonts w:asciiTheme="minorHAnsi" w:eastAsiaTheme="minorEastAsia" w:hAnsiTheme="minorHAnsi" w:cstheme="minorBidi"/>
                <w:bCs w:val="0"/>
                <w:sz w:val="24"/>
                <w:szCs w:val="24"/>
              </w:rPr>
              <w:t>1</w:t>
            </w:r>
            <w:r w:rsidRPr="004E4495">
              <w:rPr>
                <w:rFonts w:asciiTheme="minorHAnsi" w:eastAsiaTheme="minorEastAsia" w:hAnsiTheme="minorHAnsi" w:cstheme="minorBidi"/>
                <w:bCs w:val="0"/>
                <w:sz w:val="24"/>
                <w:szCs w:val="24"/>
              </w:rPr>
              <w:t>.</w:t>
            </w:r>
            <w:r>
              <w:rPr>
                <w:rFonts w:asciiTheme="minorHAnsi" w:eastAsiaTheme="minorEastAsia" w:hAnsiTheme="minorHAnsi" w:cstheme="minorBidi"/>
                <w:bCs w:val="0"/>
                <w:sz w:val="24"/>
                <w:szCs w:val="24"/>
              </w:rPr>
              <w:t>0</w:t>
            </w:r>
          </w:p>
        </w:tc>
        <w:tc>
          <w:tcPr>
            <w:tcW w:w="1560" w:type="dxa"/>
          </w:tcPr>
          <w:p w:rsidR="004E4495" w:rsidRDefault="004E4495"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29.10.2007</w:t>
            </w:r>
          </w:p>
        </w:tc>
        <w:tc>
          <w:tcPr>
            <w:tcW w:w="2268" w:type="dxa"/>
          </w:tcPr>
          <w:p w:rsidR="004E4495" w:rsidRDefault="004E449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4E4495" w:rsidRDefault="004E4495"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Minor updates</w:t>
            </w:r>
          </w:p>
        </w:tc>
      </w:tr>
      <w:tr w:rsidR="00A93FC1" w:rsidRPr="000C1E0F" w:rsidTr="004E4495">
        <w:trPr>
          <w:cnfStyle w:val="000000100000"/>
        </w:trPr>
        <w:tc>
          <w:tcPr>
            <w:cnfStyle w:val="001000000000"/>
            <w:tcW w:w="1242" w:type="dxa"/>
          </w:tcPr>
          <w:p w:rsidR="00A93FC1" w:rsidRPr="00A93FC1" w:rsidRDefault="00A93FC1" w:rsidP="000C1E0F">
            <w:pPr>
              <w:spacing w:after="0" w:line="240" w:lineRule="auto"/>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2.0.5</w:t>
            </w:r>
          </w:p>
        </w:tc>
        <w:tc>
          <w:tcPr>
            <w:tcW w:w="1560" w:type="dxa"/>
          </w:tcPr>
          <w:p w:rsidR="00A93FC1" w:rsidRPr="00A93FC1" w:rsidRDefault="00C651F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30.04.2008</w:t>
            </w:r>
          </w:p>
        </w:tc>
        <w:tc>
          <w:tcPr>
            <w:tcW w:w="2268" w:type="dxa"/>
          </w:tcPr>
          <w:p w:rsidR="00A93FC1" w:rsidRDefault="00A93FC1"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Fixed some bugs (e.g. wrong url when installing in existing website)</w:t>
            </w:r>
          </w:p>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Added logging and a few other properties</w:t>
            </w:r>
          </w:p>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Extended scriptparse functionality to replace more @@properties@@</w:t>
            </w:r>
          </w:p>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PHP/FastCGI support for IIS7 (vista)</w:t>
            </w:r>
          </w:p>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Built Windows Installer for WAI</w:t>
            </w:r>
          </w:p>
          <w:p w:rsidR="00A93FC1" w:rsidRPr="00A93FC1" w:rsidRDefault="00A93FC1" w:rsidP="00A93FC1">
            <w:pPr>
              <w:pStyle w:val="Listenabsatz"/>
              <w:numPr>
                <w:ilvl w:val="0"/>
                <w:numId w:val="20"/>
              </w:numPr>
              <w:spacing w:after="0" w:line="240" w:lineRule="auto"/>
              <w:cnfStyle w:val="000000100000"/>
              <w:rPr>
                <w:rFonts w:asciiTheme="minorHAnsi" w:eastAsiaTheme="minorEastAsia" w:hAnsiTheme="minorHAnsi" w:cstheme="minorBidi"/>
                <w:sz w:val="24"/>
                <w:szCs w:val="24"/>
              </w:rPr>
            </w:pPr>
            <w:r w:rsidRPr="00A93FC1">
              <w:rPr>
                <w:rFonts w:asciiTheme="minorHAnsi" w:eastAsiaTheme="minorEastAsia" w:hAnsiTheme="minorHAnsi" w:cstheme="minorBidi"/>
                <w:sz w:val="24"/>
                <w:szCs w:val="24"/>
              </w:rPr>
              <w:t>Aligned doc version with release version</w:t>
            </w:r>
          </w:p>
        </w:tc>
      </w:tr>
      <w:tr w:rsidR="00FA593D" w:rsidRPr="000C1E0F" w:rsidTr="004E4495">
        <w:tc>
          <w:tcPr>
            <w:cnfStyle w:val="001000000000"/>
            <w:tcW w:w="1242" w:type="dxa"/>
          </w:tcPr>
          <w:p w:rsidR="00FA593D" w:rsidRPr="00A93FC1" w:rsidRDefault="00FA593D"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2.0.6</w:t>
            </w:r>
          </w:p>
        </w:tc>
        <w:tc>
          <w:tcPr>
            <w:tcW w:w="1560" w:type="dxa"/>
          </w:tcPr>
          <w:p w:rsidR="00FA593D" w:rsidRPr="00A93FC1" w:rsidRDefault="00FA593D"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03.06.200</w:t>
            </w:r>
            <w:r w:rsidR="00C651F8">
              <w:rPr>
                <w:rFonts w:asciiTheme="minorHAnsi" w:eastAsiaTheme="minorEastAsia" w:hAnsiTheme="minorHAnsi" w:cstheme="minorBidi"/>
                <w:sz w:val="24"/>
                <w:szCs w:val="24"/>
              </w:rPr>
              <w:t>8</w:t>
            </w:r>
          </w:p>
        </w:tc>
        <w:tc>
          <w:tcPr>
            <w:tcW w:w="2268" w:type="dxa"/>
          </w:tcPr>
          <w:p w:rsidR="00FA593D" w:rsidRDefault="00FA593D"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FA593D" w:rsidRDefault="00FA593D" w:rsidP="00A93FC1">
            <w:pPr>
              <w:pStyle w:val="Listenabsatz"/>
              <w:numPr>
                <w:ilvl w:val="0"/>
                <w:numId w:val="20"/>
              </w:num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 xml:space="preserve">Fixed scripts (removed CRLF problem in </w:t>
            </w:r>
            <w:r w:rsidRPr="00FA593D">
              <w:rPr>
                <w:rFonts w:asciiTheme="minorHAnsi" w:eastAsiaTheme="minorEastAsia" w:hAnsiTheme="minorHAnsi" w:cstheme="minorBidi"/>
                <w:sz w:val="24"/>
                <w:szCs w:val="24"/>
              </w:rPr>
              <w:t>createScriptConfig.vbs</w:t>
            </w:r>
            <w:r>
              <w:rPr>
                <w:rFonts w:asciiTheme="minorHAnsi" w:eastAsiaTheme="minorEastAsia" w:hAnsiTheme="minorHAnsi" w:cstheme="minorBidi"/>
                <w:sz w:val="24"/>
                <w:szCs w:val="24"/>
              </w:rPr>
              <w:t xml:space="preserve"> )</w:t>
            </w:r>
          </w:p>
          <w:p w:rsidR="00FA593D" w:rsidRDefault="00FA593D" w:rsidP="00A93FC1">
            <w:pPr>
              <w:pStyle w:val="Listenabsatz"/>
              <w:numPr>
                <w:ilvl w:val="0"/>
                <w:numId w:val="20"/>
              </w:num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 xml:space="preserve">Added new Properties: </w:t>
            </w:r>
            <w:r w:rsidRPr="00FA593D">
              <w:rPr>
                <w:rFonts w:asciiTheme="minorHAnsi" w:eastAsiaTheme="minorEastAsia" w:hAnsiTheme="minorHAnsi" w:cstheme="minorBidi"/>
                <w:sz w:val="24"/>
                <w:szCs w:val="24"/>
              </w:rPr>
              <w:t>checkIfIUSRisListedOnPHPUploadDir</w:t>
            </w:r>
            <w:r>
              <w:rPr>
                <w:rFonts w:asciiTheme="minorHAnsi" w:eastAsiaTheme="minorEastAsia" w:hAnsiTheme="minorHAnsi" w:cstheme="minorBidi"/>
                <w:sz w:val="24"/>
                <w:szCs w:val="24"/>
              </w:rPr>
              <w:t xml:space="preserve">, </w:t>
            </w:r>
            <w:r w:rsidRPr="00FA593D">
              <w:rPr>
                <w:rFonts w:asciiTheme="minorHAnsi" w:eastAsiaTheme="minorEastAsia" w:hAnsiTheme="minorHAnsi" w:cstheme="minorBidi"/>
                <w:sz w:val="24"/>
                <w:szCs w:val="24"/>
              </w:rPr>
              <w:t>WANTinstalllogFile</w:t>
            </w:r>
          </w:p>
          <w:p w:rsidR="00FA593D" w:rsidRPr="00A93FC1" w:rsidRDefault="00FA593D" w:rsidP="00A93FC1">
            <w:pPr>
              <w:pStyle w:val="Listenabsatz"/>
              <w:numPr>
                <w:ilvl w:val="0"/>
                <w:numId w:val="20"/>
              </w:num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Updated this documentation</w:t>
            </w:r>
            <w:r w:rsidR="00EA15BC">
              <w:rPr>
                <w:rFonts w:asciiTheme="minorHAnsi" w:eastAsiaTheme="minorEastAsia" w:hAnsiTheme="minorHAnsi" w:cstheme="minorBidi"/>
                <w:sz w:val="24"/>
                <w:szCs w:val="24"/>
              </w:rPr>
              <w:t xml:space="preserve"> (thanks Oliver)</w:t>
            </w:r>
          </w:p>
        </w:tc>
      </w:tr>
      <w:tr w:rsidR="00C651F8" w:rsidRPr="000C1E0F" w:rsidTr="004E4495">
        <w:trPr>
          <w:cnfStyle w:val="000000100000"/>
        </w:trPr>
        <w:tc>
          <w:tcPr>
            <w:cnfStyle w:val="001000000000"/>
            <w:tcW w:w="1242" w:type="dxa"/>
          </w:tcPr>
          <w:p w:rsidR="00C651F8" w:rsidRDefault="00C651F8"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2.0.7</w:t>
            </w:r>
          </w:p>
        </w:tc>
        <w:tc>
          <w:tcPr>
            <w:tcW w:w="1560" w:type="dxa"/>
          </w:tcPr>
          <w:p w:rsidR="00C651F8" w:rsidRDefault="00C651F8"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10.06.2008</w:t>
            </w:r>
          </w:p>
        </w:tc>
        <w:tc>
          <w:tcPr>
            <w:tcW w:w="2268" w:type="dxa"/>
          </w:tcPr>
          <w:p w:rsidR="00C651F8" w:rsidRDefault="00C651F8"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C651F8" w:rsidRPr="00C651F8" w:rsidRDefault="000E1A6D" w:rsidP="00C651F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Added new properties</w:t>
            </w:r>
            <w:r w:rsidR="00C651F8">
              <w:rPr>
                <w:rFonts w:asciiTheme="minorHAnsi" w:eastAsiaTheme="minorEastAsia" w:hAnsiTheme="minorHAnsi" w:cstheme="minorBidi"/>
                <w:sz w:val="24"/>
                <w:szCs w:val="24"/>
              </w:rPr>
              <w:t xml:space="preserve">: </w:t>
            </w:r>
            <w:r w:rsidR="00C651F8" w:rsidRPr="00C651F8">
              <w:rPr>
                <w:rFonts w:asciiTheme="minorHAnsi" w:eastAsiaTheme="minorEastAsia" w:hAnsiTheme="minorHAnsi" w:cstheme="minorBidi"/>
                <w:sz w:val="24"/>
                <w:szCs w:val="24"/>
              </w:rPr>
              <w:t>checkMYSQL40</w:t>
            </w:r>
            <w:r>
              <w:rPr>
                <w:rFonts w:asciiTheme="minorHAnsi" w:eastAsiaTheme="minorEastAsia" w:hAnsiTheme="minorHAnsi" w:cstheme="minorBidi"/>
                <w:sz w:val="24"/>
                <w:szCs w:val="24"/>
              </w:rPr>
              <w:t xml:space="preserve"> and SETREADONLY</w:t>
            </w:r>
          </w:p>
        </w:tc>
      </w:tr>
      <w:tr w:rsidR="00FE69EB" w:rsidRPr="000C1E0F" w:rsidTr="004E4495">
        <w:tc>
          <w:tcPr>
            <w:cnfStyle w:val="001000000000"/>
            <w:tcW w:w="1242" w:type="dxa"/>
          </w:tcPr>
          <w:p w:rsidR="00FE69EB" w:rsidRDefault="00FE69EB"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2.0.8</w:t>
            </w:r>
          </w:p>
        </w:tc>
        <w:tc>
          <w:tcPr>
            <w:tcW w:w="1560" w:type="dxa"/>
          </w:tcPr>
          <w:p w:rsidR="00FE69EB" w:rsidRDefault="00FE69EB"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02.10.2008</w:t>
            </w:r>
          </w:p>
        </w:tc>
        <w:tc>
          <w:tcPr>
            <w:tcW w:w="2268" w:type="dxa"/>
          </w:tcPr>
          <w:p w:rsidR="00FE69EB" w:rsidRDefault="00FE69EB"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FE69EB" w:rsidRDefault="00FE69EB" w:rsidP="00FE69EB">
            <w:pPr>
              <w:spacing w:after="0" w:line="240" w:lineRule="auto"/>
              <w:cnfStyle w:val="000000000000"/>
              <w:rPr>
                <w:rFonts w:asciiTheme="minorHAnsi" w:eastAsiaTheme="minorEastAsia" w:hAnsiTheme="minorHAnsi" w:cstheme="minorBidi"/>
                <w:sz w:val="24"/>
                <w:szCs w:val="24"/>
              </w:rPr>
            </w:pPr>
            <w:r w:rsidRPr="00FE69EB">
              <w:rPr>
                <w:rFonts w:asciiTheme="minorHAnsi" w:eastAsiaTheme="minorEastAsia" w:hAnsiTheme="minorHAnsi" w:cstheme="minorBidi"/>
                <w:b/>
                <w:sz w:val="24"/>
                <w:szCs w:val="24"/>
              </w:rPr>
              <w:t>added support for SQL Server 2008</w:t>
            </w:r>
            <w:r>
              <w:rPr>
                <w:rFonts w:asciiTheme="minorHAnsi" w:eastAsiaTheme="minorEastAsia" w:hAnsiTheme="minorHAnsi" w:cstheme="minorBidi"/>
                <w:sz w:val="24"/>
                <w:szCs w:val="24"/>
              </w:rPr>
              <w:t>:</w:t>
            </w:r>
          </w:p>
          <w:p w:rsidR="00FE69EB" w:rsidRDefault="00FE69EB" w:rsidP="00FE69EB">
            <w:pPr>
              <w:pStyle w:val="Listenabsatz"/>
              <w:numPr>
                <w:ilvl w:val="0"/>
                <w:numId w:val="22"/>
              </w:numPr>
              <w:spacing w:after="0" w:line="240" w:lineRule="auto"/>
              <w:cnfStyle w:val="000000000000"/>
              <w:rPr>
                <w:rFonts w:asciiTheme="minorHAnsi" w:eastAsiaTheme="minorEastAsia" w:hAnsiTheme="minorHAnsi" w:cstheme="minorBidi"/>
                <w:sz w:val="24"/>
                <w:szCs w:val="24"/>
              </w:rPr>
            </w:pPr>
            <w:r w:rsidRPr="00FE69EB">
              <w:rPr>
                <w:rFonts w:asciiTheme="minorHAnsi" w:eastAsiaTheme="minorEastAsia" w:hAnsiTheme="minorHAnsi" w:cstheme="minorBidi"/>
                <w:sz w:val="24"/>
                <w:szCs w:val="24"/>
              </w:rPr>
              <w:t xml:space="preserve">added more complexity to the sql password </w:t>
            </w:r>
            <w:r>
              <w:rPr>
                <w:rFonts w:asciiTheme="minorHAnsi" w:eastAsiaTheme="minorEastAsia" w:hAnsiTheme="minorHAnsi" w:cstheme="minorBidi"/>
                <w:sz w:val="24"/>
                <w:szCs w:val="24"/>
              </w:rPr>
              <w:t>generation script to meet the password policy of sql server</w:t>
            </w:r>
          </w:p>
          <w:p w:rsidR="00FE69EB" w:rsidRDefault="00FE69EB" w:rsidP="00FE69EB">
            <w:pPr>
              <w:pStyle w:val="Listenabsatz"/>
              <w:numPr>
                <w:ilvl w:val="0"/>
                <w:numId w:val="22"/>
              </w:num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changed wmi query to search for sql server to also find sql 2008</w:t>
            </w:r>
          </w:p>
          <w:p w:rsidR="00FE69EB" w:rsidRDefault="00FE69EB" w:rsidP="00FE69EB">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minor changes to make PERL packages  work better (needed this for AWSTATS)</w:t>
            </w:r>
          </w:p>
          <w:p w:rsidR="00FE69EB" w:rsidRPr="00FE69EB" w:rsidRDefault="00FE69EB" w:rsidP="00FE69EB">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updated this doc (in section “XML Example…”)</w:t>
            </w:r>
          </w:p>
        </w:tc>
      </w:tr>
      <w:tr w:rsidR="00056D6F" w:rsidRPr="000C1E0F" w:rsidTr="004E4495">
        <w:trPr>
          <w:cnfStyle w:val="000000100000"/>
        </w:trPr>
        <w:tc>
          <w:tcPr>
            <w:cnfStyle w:val="001000000000"/>
            <w:tcW w:w="1242" w:type="dxa"/>
          </w:tcPr>
          <w:p w:rsidR="00056D6F" w:rsidRDefault="00056D6F"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2.0.9</w:t>
            </w:r>
          </w:p>
        </w:tc>
        <w:tc>
          <w:tcPr>
            <w:tcW w:w="1560" w:type="dxa"/>
          </w:tcPr>
          <w:p w:rsidR="00056D6F" w:rsidRDefault="00056D6F"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08.10.2008</w:t>
            </w:r>
          </w:p>
        </w:tc>
        <w:tc>
          <w:tcPr>
            <w:tcW w:w="2268" w:type="dxa"/>
          </w:tcPr>
          <w:p w:rsidR="00056D6F" w:rsidRDefault="00056D6F"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056D6F" w:rsidRPr="00056D6F" w:rsidRDefault="00056D6F" w:rsidP="00FE69EB">
            <w:pPr>
              <w:spacing w:after="0" w:line="240" w:lineRule="auto"/>
              <w:cnfStyle w:val="000000100000"/>
              <w:rPr>
                <w:rFonts w:asciiTheme="minorHAnsi" w:eastAsiaTheme="minorEastAsia" w:hAnsiTheme="minorHAnsi" w:cstheme="minorBidi"/>
                <w:sz w:val="24"/>
                <w:szCs w:val="24"/>
              </w:rPr>
            </w:pPr>
            <w:r w:rsidRPr="00056D6F">
              <w:rPr>
                <w:rFonts w:asciiTheme="minorHAnsi" w:eastAsiaTheme="minorEastAsia" w:hAnsiTheme="minorHAnsi" w:cstheme="minorBidi"/>
                <w:sz w:val="24"/>
                <w:szCs w:val="24"/>
              </w:rPr>
              <w:t>minor additions only regarding PERL</w:t>
            </w:r>
          </w:p>
        </w:tc>
      </w:tr>
      <w:tr w:rsidR="00394B74" w:rsidRPr="000C1E0F" w:rsidTr="004E4495">
        <w:tc>
          <w:tcPr>
            <w:cnfStyle w:val="001000000000"/>
            <w:tcW w:w="1242" w:type="dxa"/>
          </w:tcPr>
          <w:p w:rsidR="00394B74" w:rsidRDefault="00394B74"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lastRenderedPageBreak/>
              <w:t>2.0.10</w:t>
            </w:r>
          </w:p>
        </w:tc>
        <w:tc>
          <w:tcPr>
            <w:tcW w:w="1560" w:type="dxa"/>
          </w:tcPr>
          <w:p w:rsidR="00394B74" w:rsidRDefault="00394B74"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20.10.2008</w:t>
            </w:r>
          </w:p>
        </w:tc>
        <w:tc>
          <w:tcPr>
            <w:tcW w:w="2268" w:type="dxa"/>
          </w:tcPr>
          <w:p w:rsidR="00394B74" w:rsidRDefault="00394B74" w:rsidP="000C1E0F">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394B74" w:rsidRPr="00056D6F" w:rsidRDefault="00394B74" w:rsidP="00FE69EB">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added support for ODBC 5.1 connector (implemented better query for detecting mysql odbc connector) - odbc driver now stored in Property “</w:t>
            </w:r>
            <w:r w:rsidRPr="00394B74">
              <w:rPr>
                <w:rFonts w:asciiTheme="minorHAnsi" w:eastAsiaTheme="minorEastAsia" w:hAnsiTheme="minorHAnsi" w:cstheme="minorBidi"/>
                <w:sz w:val="24"/>
                <w:szCs w:val="24"/>
              </w:rPr>
              <w:t>MYSQL_ODBC_DRIVER</w:t>
            </w:r>
            <w:r>
              <w:rPr>
                <w:rFonts w:asciiTheme="minorHAnsi" w:eastAsiaTheme="minorEastAsia" w:hAnsiTheme="minorHAnsi" w:cstheme="minorBidi"/>
                <w:sz w:val="24"/>
                <w:szCs w:val="24"/>
              </w:rPr>
              <w:t>”</w:t>
            </w:r>
          </w:p>
        </w:tc>
      </w:tr>
      <w:tr w:rsidR="00BF3CDA" w:rsidRPr="000C1E0F" w:rsidTr="004E4495">
        <w:trPr>
          <w:cnfStyle w:val="000000100000"/>
        </w:trPr>
        <w:tc>
          <w:tcPr>
            <w:cnfStyle w:val="001000000000"/>
            <w:tcW w:w="1242" w:type="dxa"/>
          </w:tcPr>
          <w:p w:rsidR="00BF3CDA" w:rsidRDefault="00BF3CDA"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2.0.11</w:t>
            </w:r>
          </w:p>
        </w:tc>
        <w:tc>
          <w:tcPr>
            <w:tcW w:w="1560" w:type="dxa"/>
          </w:tcPr>
          <w:p w:rsidR="00BF3CDA" w:rsidRDefault="00BF3CDA"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20.10.2008</w:t>
            </w:r>
          </w:p>
        </w:tc>
        <w:tc>
          <w:tcPr>
            <w:tcW w:w="2268" w:type="dxa"/>
          </w:tcPr>
          <w:p w:rsidR="00BF3CDA" w:rsidRDefault="00BF3CDA"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BF3CDA" w:rsidRDefault="00BF3CDA" w:rsidP="00FE69EB">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 xml:space="preserve">added additional template for x64 packages </w:t>
            </w:r>
          </w:p>
          <w:p w:rsidR="00BF3CDA" w:rsidRDefault="00BF3CDA" w:rsidP="00BF3CDA">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(note: to use the 64 template: rename “</w:t>
            </w:r>
            <w:r w:rsidRPr="00BF3CDA">
              <w:rPr>
                <w:rFonts w:asciiTheme="minorHAnsi" w:eastAsiaTheme="minorEastAsia" w:hAnsiTheme="minorHAnsi" w:cstheme="minorBidi"/>
                <w:sz w:val="24"/>
                <w:szCs w:val="24"/>
              </w:rPr>
              <w:t>WebApplicationx64.tpl</w:t>
            </w:r>
            <w:r>
              <w:rPr>
                <w:rFonts w:asciiTheme="minorHAnsi" w:eastAsiaTheme="minorEastAsia" w:hAnsiTheme="minorHAnsi" w:cstheme="minorBidi"/>
                <w:sz w:val="24"/>
                <w:szCs w:val="24"/>
              </w:rPr>
              <w:t>” to “</w:t>
            </w:r>
            <w:r w:rsidRPr="00BF3CDA">
              <w:rPr>
                <w:rFonts w:asciiTheme="minorHAnsi" w:eastAsiaTheme="minorEastAsia" w:hAnsiTheme="minorHAnsi" w:cstheme="minorBidi"/>
                <w:sz w:val="24"/>
                <w:szCs w:val="24"/>
              </w:rPr>
              <w:t>WebApplication.tpl</w:t>
            </w:r>
            <w:r>
              <w:rPr>
                <w:rFonts w:asciiTheme="minorHAnsi" w:eastAsiaTheme="minorEastAsia" w:hAnsiTheme="minorHAnsi" w:cstheme="minorBidi"/>
                <w:sz w:val="24"/>
                <w:szCs w:val="24"/>
              </w:rPr>
              <w:t>” before launching the generateconfig.bat )</w:t>
            </w:r>
          </w:p>
        </w:tc>
      </w:tr>
      <w:tr w:rsidR="00373115" w:rsidRPr="000C1E0F" w:rsidTr="004E4495">
        <w:tc>
          <w:tcPr>
            <w:cnfStyle w:val="001000000000"/>
            <w:tcW w:w="1242" w:type="dxa"/>
          </w:tcPr>
          <w:p w:rsidR="00373115" w:rsidRDefault="00373115"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2.0.12</w:t>
            </w:r>
          </w:p>
        </w:tc>
        <w:tc>
          <w:tcPr>
            <w:tcW w:w="1560" w:type="dxa"/>
          </w:tcPr>
          <w:p w:rsidR="00373115" w:rsidRDefault="00373115" w:rsidP="00F65268">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21.10.2008</w:t>
            </w:r>
          </w:p>
        </w:tc>
        <w:tc>
          <w:tcPr>
            <w:tcW w:w="2268" w:type="dxa"/>
          </w:tcPr>
          <w:p w:rsidR="00373115" w:rsidRDefault="00373115" w:rsidP="000C1E0F">
            <w:pPr>
              <w:spacing w:after="0" w:line="240" w:lineRule="auto"/>
              <w:cnfStyle w:val="000000000000"/>
              <w:rPr>
                <w:rFonts w:asciiTheme="minorHAnsi" w:eastAsiaTheme="minorEastAsia" w:hAnsiTheme="minorHAnsi" w:cstheme="minorBidi"/>
                <w:sz w:val="24"/>
                <w:szCs w:val="24"/>
              </w:rPr>
            </w:pPr>
            <w:r w:rsidRPr="00373115">
              <w:rPr>
                <w:rFonts w:asciiTheme="minorHAnsi" w:eastAsiaTheme="minorEastAsia" w:hAnsiTheme="minorHAnsi" w:cstheme="minorBidi"/>
                <w:sz w:val="24"/>
                <w:szCs w:val="24"/>
              </w:rPr>
              <w:t>Johannes Michler</w:t>
            </w:r>
            <w:r>
              <w:rPr>
                <w:rFonts w:asciiTheme="minorHAnsi" w:eastAsiaTheme="minorEastAsia" w:hAnsiTheme="minorHAnsi" w:cstheme="minorBidi"/>
                <w:sz w:val="24"/>
                <w:szCs w:val="24"/>
              </w:rPr>
              <w:t>/ Bernhard Frank</w:t>
            </w:r>
          </w:p>
        </w:tc>
        <w:tc>
          <w:tcPr>
            <w:tcW w:w="4142" w:type="dxa"/>
          </w:tcPr>
          <w:p w:rsidR="00373115" w:rsidRDefault="00373115" w:rsidP="00373115">
            <w:pPr>
              <w:spacing w:after="0" w:line="240" w:lineRule="auto"/>
              <w:cnfStyle w:val="0000000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deleted x64 template - run “</w:t>
            </w:r>
            <w:r w:rsidRPr="00373115">
              <w:rPr>
                <w:rFonts w:asciiTheme="minorHAnsi" w:eastAsiaTheme="minorEastAsia" w:hAnsiTheme="minorHAnsi" w:cstheme="minorBidi"/>
                <w:sz w:val="24"/>
                <w:szCs w:val="24"/>
              </w:rPr>
              <w:t>Buildx64Config.vbs</w:t>
            </w:r>
            <w:r>
              <w:rPr>
                <w:rFonts w:asciiTheme="minorHAnsi" w:eastAsiaTheme="minorEastAsia" w:hAnsiTheme="minorHAnsi" w:cstheme="minorBidi"/>
                <w:sz w:val="24"/>
                <w:szCs w:val="24"/>
              </w:rPr>
              <w:t>” to automatically create a x64 bit package out of your *.wxs file</w:t>
            </w:r>
          </w:p>
        </w:tc>
      </w:tr>
      <w:tr w:rsidR="00AC761D" w:rsidRPr="000C1E0F" w:rsidTr="004E4495">
        <w:trPr>
          <w:cnfStyle w:val="000000100000"/>
        </w:trPr>
        <w:tc>
          <w:tcPr>
            <w:cnfStyle w:val="001000000000"/>
            <w:tcW w:w="1242" w:type="dxa"/>
          </w:tcPr>
          <w:p w:rsidR="00AC761D" w:rsidRDefault="00AC761D" w:rsidP="000C1E0F">
            <w:pPr>
              <w:spacing w:after="0" w:line="240" w:lineRule="auto"/>
              <w:rPr>
                <w:rFonts w:asciiTheme="minorHAnsi" w:eastAsiaTheme="minorEastAsia" w:hAnsiTheme="minorHAnsi" w:cstheme="minorBidi"/>
                <w:sz w:val="24"/>
                <w:szCs w:val="24"/>
              </w:rPr>
            </w:pPr>
            <w:r>
              <w:rPr>
                <w:rFonts w:asciiTheme="minorHAnsi" w:eastAsiaTheme="minorEastAsia" w:hAnsiTheme="minorHAnsi" w:cstheme="minorBidi"/>
                <w:sz w:val="24"/>
                <w:szCs w:val="24"/>
              </w:rPr>
              <w:t>2.0.13</w:t>
            </w:r>
          </w:p>
        </w:tc>
        <w:tc>
          <w:tcPr>
            <w:tcW w:w="1560" w:type="dxa"/>
          </w:tcPr>
          <w:p w:rsidR="00AC761D" w:rsidRDefault="00AC761D" w:rsidP="00F65268">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28.10.2008</w:t>
            </w:r>
          </w:p>
        </w:tc>
        <w:tc>
          <w:tcPr>
            <w:tcW w:w="2268" w:type="dxa"/>
          </w:tcPr>
          <w:p w:rsidR="00AC761D" w:rsidRPr="00373115" w:rsidRDefault="00AC761D" w:rsidP="000C1E0F">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Bernhard Frank</w:t>
            </w:r>
          </w:p>
        </w:tc>
        <w:tc>
          <w:tcPr>
            <w:tcW w:w="4142" w:type="dxa"/>
          </w:tcPr>
          <w:p w:rsidR="00AC761D" w:rsidRDefault="00AC761D" w:rsidP="00373115">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bugfixes:</w:t>
            </w:r>
          </w:p>
          <w:p w:rsidR="00AC761D" w:rsidRDefault="00AC761D" w:rsidP="00AC761D">
            <w:pPr>
              <w:pStyle w:val="Listenabsatz"/>
              <w:numPr>
                <w:ilvl w:val="0"/>
                <w:numId w:val="24"/>
              </w:numPr>
              <w:spacing w:after="0" w:line="240" w:lineRule="auto"/>
              <w:contextualSpacing w:val="0"/>
              <w:cnfStyle w:val="000000100000"/>
              <w:rPr>
                <w:lang w:val="de-DE"/>
              </w:rPr>
            </w:pPr>
            <w:r w:rsidRPr="00AC761D">
              <w:rPr>
                <w:lang w:val="de-DE"/>
              </w:rPr>
              <w:t>GenerateSourceConfig.vbs</w:t>
            </w:r>
            <w:r>
              <w:rPr>
                <w:lang w:val="de-DE"/>
              </w:rPr>
              <w:t xml:space="preserve"> now sets only sets folder </w:t>
            </w:r>
            <w:r w:rsidRPr="00AC761D">
              <w:rPr>
                <w:lang w:val="de-DE"/>
              </w:rPr>
              <w:t xml:space="preserve">permissions </w:t>
            </w:r>
            <w:r>
              <w:rPr>
                <w:lang w:val="de-DE"/>
              </w:rPr>
              <w:t>(no longer also on files) - files inherit the folders permissions</w:t>
            </w:r>
          </w:p>
          <w:p w:rsidR="00AC761D" w:rsidRDefault="00AC761D" w:rsidP="00AC761D">
            <w:pPr>
              <w:pStyle w:val="Listenabsatz"/>
              <w:numPr>
                <w:ilvl w:val="0"/>
                <w:numId w:val="24"/>
              </w:numPr>
              <w:spacing w:after="0" w:line="240" w:lineRule="auto"/>
              <w:contextualSpacing w:val="0"/>
              <w:cnfStyle w:val="000000100000"/>
            </w:pPr>
            <w:r w:rsidRPr="00AC761D">
              <w:t xml:space="preserve">If you grant the Networkservice write permissions to a folder the IUSR </w:t>
            </w:r>
            <w:r>
              <w:t>gets also write permissions (required when working with php and fastcgi impersonation)</w:t>
            </w:r>
          </w:p>
          <w:p w:rsidR="00AC761D" w:rsidRPr="00AC761D" w:rsidRDefault="00AC761D" w:rsidP="00AC761D">
            <w:pPr>
              <w:pStyle w:val="Listenabsatz"/>
              <w:numPr>
                <w:ilvl w:val="0"/>
                <w:numId w:val="24"/>
              </w:numPr>
              <w:spacing w:after="0" w:line="240" w:lineRule="auto"/>
              <w:contextualSpacing w:val="0"/>
              <w:cnfStyle w:val="000000100000"/>
            </w:pPr>
            <w:r w:rsidRPr="00AC761D">
              <w:t xml:space="preserve"> GenerateSourceConfig.vbs now creates valid fileIDs (e.g. typo3 has files with special chars </w:t>
            </w:r>
            <w:r>
              <w:t>WIX would not like</w:t>
            </w:r>
            <w:r w:rsidRPr="00AC761D">
              <w:t>)</w:t>
            </w:r>
          </w:p>
          <w:p w:rsidR="00AC761D" w:rsidRDefault="00AC761D" w:rsidP="00373115">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 xml:space="preserve">added Property </w:t>
            </w:r>
            <w:r w:rsidRPr="00AC761D">
              <w:rPr>
                <w:rFonts w:asciiTheme="minorHAnsi" w:eastAsiaTheme="minorEastAsia" w:hAnsiTheme="minorHAnsi" w:cstheme="minorBidi"/>
                <w:sz w:val="24"/>
                <w:szCs w:val="24"/>
              </w:rPr>
              <w:t>IIS7REQUIREDMODULES</w:t>
            </w:r>
          </w:p>
          <w:p w:rsidR="00AC761D" w:rsidRDefault="00AC761D" w:rsidP="00373115">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this comma separated list gets checked when the your msi is run on IIS7</w:t>
            </w:r>
          </w:p>
          <w:p w:rsidR="00AC761D" w:rsidRDefault="00AC761D" w:rsidP="00373115">
            <w:pPr>
              <w:spacing w:after="0" w:line="240" w:lineRule="auto"/>
              <w:cnfStyle w:val="000000100000"/>
              <w:rPr>
                <w:rFonts w:asciiTheme="minorHAnsi" w:eastAsiaTheme="minorEastAsia" w:hAnsiTheme="minorHAnsi" w:cstheme="minorBidi"/>
                <w:sz w:val="24"/>
                <w:szCs w:val="24"/>
              </w:rPr>
            </w:pPr>
            <w:r>
              <w:rPr>
                <w:rFonts w:asciiTheme="minorHAnsi" w:eastAsiaTheme="minorEastAsia" w:hAnsiTheme="minorHAnsi" w:cstheme="minorBidi"/>
                <w:sz w:val="24"/>
                <w:szCs w:val="24"/>
              </w:rPr>
              <w:t>updated this documentation</w:t>
            </w:r>
          </w:p>
        </w:tc>
      </w:tr>
    </w:tbl>
    <w:p w:rsidR="00F04FD4" w:rsidRDefault="00F04FD4">
      <w:pPr>
        <w:rPr>
          <w:b/>
          <w:sz w:val="24"/>
          <w:szCs w:val="24"/>
        </w:rPr>
      </w:pPr>
    </w:p>
    <w:p w:rsidR="00F04FD4" w:rsidRDefault="00F04FD4">
      <w:pPr>
        <w:rPr>
          <w:b/>
          <w:sz w:val="24"/>
          <w:szCs w:val="24"/>
        </w:rPr>
      </w:pPr>
      <w:r>
        <w:rPr>
          <w:b/>
          <w:sz w:val="24"/>
          <w:szCs w:val="24"/>
        </w:rPr>
        <w:br w:type="page"/>
      </w:r>
    </w:p>
    <w:p w:rsidR="0040322E" w:rsidRPr="00A43D6B" w:rsidRDefault="009B5F9E" w:rsidP="00A43D6B">
      <w:pPr>
        <w:pStyle w:val="berschrift1"/>
      </w:pPr>
      <w:bookmarkStart w:id="2" w:name="_Toc177542869"/>
      <w:bookmarkStart w:id="3" w:name="_Toc212961420"/>
      <w:r>
        <w:lastRenderedPageBreak/>
        <w:t>Table Of C</w:t>
      </w:r>
      <w:r w:rsidR="0040322E">
        <w:t>ontents</w:t>
      </w:r>
      <w:bookmarkEnd w:id="2"/>
      <w:bookmarkEnd w:id="3"/>
    </w:p>
    <w:p w:rsidR="00C80D0F" w:rsidRPr="00F65268" w:rsidRDefault="00C80D0F">
      <w:pPr>
        <w:pStyle w:val="Verzeichnis1"/>
        <w:tabs>
          <w:tab w:val="right" w:leader="dot" w:pos="9062"/>
        </w:tabs>
      </w:pPr>
    </w:p>
    <w:p w:rsidR="002336FF" w:rsidRDefault="00440B48">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r>
        <w:rPr>
          <w:lang w:val="de-DE"/>
        </w:rPr>
        <w:fldChar w:fldCharType="begin"/>
      </w:r>
      <w:r w:rsidR="000C1E0F" w:rsidRPr="00F65268">
        <w:instrText xml:space="preserve"> TOC \o "1-3" \h \z \u </w:instrText>
      </w:r>
      <w:r>
        <w:rPr>
          <w:lang w:val="de-DE"/>
        </w:rPr>
        <w:fldChar w:fldCharType="separate"/>
      </w:r>
      <w:hyperlink w:anchor="_Toc212961419" w:history="1">
        <w:r w:rsidR="002336FF" w:rsidRPr="007D54BC">
          <w:rPr>
            <w:rStyle w:val="Hyperlink"/>
            <w:noProof/>
          </w:rPr>
          <w:t>Changelog</w:t>
        </w:r>
        <w:r w:rsidR="002336FF">
          <w:rPr>
            <w:noProof/>
            <w:webHidden/>
          </w:rPr>
          <w:tab/>
        </w:r>
        <w:r w:rsidR="002336FF">
          <w:rPr>
            <w:noProof/>
            <w:webHidden/>
          </w:rPr>
          <w:fldChar w:fldCharType="begin"/>
        </w:r>
        <w:r w:rsidR="002336FF">
          <w:rPr>
            <w:noProof/>
            <w:webHidden/>
          </w:rPr>
          <w:instrText xml:space="preserve"> PAGEREF _Toc212961419 \h </w:instrText>
        </w:r>
        <w:r w:rsidR="002336FF">
          <w:rPr>
            <w:noProof/>
            <w:webHidden/>
          </w:rPr>
        </w:r>
        <w:r w:rsidR="002336FF">
          <w:rPr>
            <w:noProof/>
            <w:webHidden/>
          </w:rPr>
          <w:fldChar w:fldCharType="separate"/>
        </w:r>
        <w:r w:rsidR="002336FF">
          <w:rPr>
            <w:noProof/>
            <w:webHidden/>
          </w:rPr>
          <w:t>2</w:t>
        </w:r>
        <w:r w:rsidR="002336FF">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0" w:history="1">
        <w:r w:rsidRPr="007D54BC">
          <w:rPr>
            <w:rStyle w:val="Hyperlink"/>
            <w:noProof/>
          </w:rPr>
          <w:t>Table Of Contents</w:t>
        </w:r>
        <w:r>
          <w:rPr>
            <w:noProof/>
            <w:webHidden/>
          </w:rPr>
          <w:tab/>
        </w:r>
        <w:r>
          <w:rPr>
            <w:noProof/>
            <w:webHidden/>
          </w:rPr>
          <w:fldChar w:fldCharType="begin"/>
        </w:r>
        <w:r>
          <w:rPr>
            <w:noProof/>
            <w:webHidden/>
          </w:rPr>
          <w:instrText xml:space="preserve"> PAGEREF _Toc212961420 \h </w:instrText>
        </w:r>
        <w:r>
          <w:rPr>
            <w:noProof/>
            <w:webHidden/>
          </w:rPr>
        </w:r>
        <w:r>
          <w:rPr>
            <w:noProof/>
            <w:webHidden/>
          </w:rPr>
          <w:fldChar w:fldCharType="separate"/>
        </w:r>
        <w:r>
          <w:rPr>
            <w:noProof/>
            <w:webHidden/>
          </w:rPr>
          <w:t>4</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1" w:history="1">
        <w:r w:rsidRPr="007D54BC">
          <w:rPr>
            <w:rStyle w:val="Hyperlink"/>
            <w:noProof/>
          </w:rPr>
          <w:t>Introduction</w:t>
        </w:r>
        <w:r>
          <w:rPr>
            <w:noProof/>
            <w:webHidden/>
          </w:rPr>
          <w:tab/>
        </w:r>
        <w:r>
          <w:rPr>
            <w:noProof/>
            <w:webHidden/>
          </w:rPr>
          <w:fldChar w:fldCharType="begin"/>
        </w:r>
        <w:r>
          <w:rPr>
            <w:noProof/>
            <w:webHidden/>
          </w:rPr>
          <w:instrText xml:space="preserve"> PAGEREF _Toc212961421 \h </w:instrText>
        </w:r>
        <w:r>
          <w:rPr>
            <w:noProof/>
            <w:webHidden/>
          </w:rPr>
        </w:r>
        <w:r>
          <w:rPr>
            <w:noProof/>
            <w:webHidden/>
          </w:rPr>
          <w:fldChar w:fldCharType="separate"/>
        </w:r>
        <w:r>
          <w:rPr>
            <w:noProof/>
            <w:webHidden/>
          </w:rPr>
          <w:t>5</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2" w:history="1">
        <w:r w:rsidRPr="007D54BC">
          <w:rPr>
            <w:rStyle w:val="Hyperlink"/>
            <w:noProof/>
          </w:rPr>
          <w:t>Overview</w:t>
        </w:r>
        <w:r>
          <w:rPr>
            <w:noProof/>
            <w:webHidden/>
          </w:rPr>
          <w:tab/>
        </w:r>
        <w:r>
          <w:rPr>
            <w:noProof/>
            <w:webHidden/>
          </w:rPr>
          <w:fldChar w:fldCharType="begin"/>
        </w:r>
        <w:r>
          <w:rPr>
            <w:noProof/>
            <w:webHidden/>
          </w:rPr>
          <w:instrText xml:space="preserve"> PAGEREF _Toc212961422 \h </w:instrText>
        </w:r>
        <w:r>
          <w:rPr>
            <w:noProof/>
            <w:webHidden/>
          </w:rPr>
        </w:r>
        <w:r>
          <w:rPr>
            <w:noProof/>
            <w:webHidden/>
          </w:rPr>
          <w:fldChar w:fldCharType="separate"/>
        </w:r>
        <w:r>
          <w:rPr>
            <w:noProof/>
            <w:webHidden/>
          </w:rPr>
          <w:t>6</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3" w:history="1">
        <w:r w:rsidRPr="007D54BC">
          <w:rPr>
            <w:rStyle w:val="Hyperlink"/>
            <w:noProof/>
          </w:rPr>
          <w:t>Step 0: Set up the working environment (Getting Started)</w:t>
        </w:r>
        <w:r>
          <w:rPr>
            <w:noProof/>
            <w:webHidden/>
          </w:rPr>
          <w:tab/>
        </w:r>
        <w:r>
          <w:rPr>
            <w:noProof/>
            <w:webHidden/>
          </w:rPr>
          <w:fldChar w:fldCharType="begin"/>
        </w:r>
        <w:r>
          <w:rPr>
            <w:noProof/>
            <w:webHidden/>
          </w:rPr>
          <w:instrText xml:space="preserve"> PAGEREF _Toc212961423 \h </w:instrText>
        </w:r>
        <w:r>
          <w:rPr>
            <w:noProof/>
            <w:webHidden/>
          </w:rPr>
        </w:r>
        <w:r>
          <w:rPr>
            <w:noProof/>
            <w:webHidden/>
          </w:rPr>
          <w:fldChar w:fldCharType="separate"/>
        </w:r>
        <w:r>
          <w:rPr>
            <w:noProof/>
            <w:webHidden/>
          </w:rPr>
          <w:t>7</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4" w:history="1">
        <w:r w:rsidRPr="007D54BC">
          <w:rPr>
            <w:rStyle w:val="Hyperlink"/>
            <w:noProof/>
          </w:rPr>
          <w:t>Step 1: Create an application template (Preparations)</w:t>
        </w:r>
        <w:r>
          <w:rPr>
            <w:noProof/>
            <w:webHidden/>
          </w:rPr>
          <w:tab/>
        </w:r>
        <w:r>
          <w:rPr>
            <w:noProof/>
            <w:webHidden/>
          </w:rPr>
          <w:fldChar w:fldCharType="begin"/>
        </w:r>
        <w:r>
          <w:rPr>
            <w:noProof/>
            <w:webHidden/>
          </w:rPr>
          <w:instrText xml:space="preserve"> PAGEREF _Toc212961424 \h </w:instrText>
        </w:r>
        <w:r>
          <w:rPr>
            <w:noProof/>
            <w:webHidden/>
          </w:rPr>
        </w:r>
        <w:r>
          <w:rPr>
            <w:noProof/>
            <w:webHidden/>
          </w:rPr>
          <w:fldChar w:fldCharType="separate"/>
        </w:r>
        <w:r>
          <w:rPr>
            <w:noProof/>
            <w:webHidden/>
          </w:rPr>
          <w:t>9</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5" w:history="1">
        <w:r w:rsidRPr="007D54BC">
          <w:rPr>
            <w:rStyle w:val="Hyperlink"/>
            <w:noProof/>
          </w:rPr>
          <w:t>Step 2: Customize this application template (Customize)</w:t>
        </w:r>
        <w:r>
          <w:rPr>
            <w:noProof/>
            <w:webHidden/>
          </w:rPr>
          <w:tab/>
        </w:r>
        <w:r>
          <w:rPr>
            <w:noProof/>
            <w:webHidden/>
          </w:rPr>
          <w:fldChar w:fldCharType="begin"/>
        </w:r>
        <w:r>
          <w:rPr>
            <w:noProof/>
            <w:webHidden/>
          </w:rPr>
          <w:instrText xml:space="preserve"> PAGEREF _Toc212961425 \h </w:instrText>
        </w:r>
        <w:r>
          <w:rPr>
            <w:noProof/>
            <w:webHidden/>
          </w:rPr>
        </w:r>
        <w:r>
          <w:rPr>
            <w:noProof/>
            <w:webHidden/>
          </w:rPr>
          <w:fldChar w:fldCharType="separate"/>
        </w:r>
        <w:r>
          <w:rPr>
            <w:noProof/>
            <w:webHidden/>
          </w:rPr>
          <w:t>10</w:t>
        </w:r>
        <w:r>
          <w:rPr>
            <w:noProof/>
            <w:webHidden/>
          </w:rPr>
          <w:fldChar w:fldCharType="end"/>
        </w:r>
      </w:hyperlink>
    </w:p>
    <w:p w:rsidR="002336FF" w:rsidRDefault="002336FF">
      <w:pPr>
        <w:pStyle w:val="Verzeichnis2"/>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6" w:history="1">
        <w:r w:rsidRPr="007D54BC">
          <w:rPr>
            <w:rStyle w:val="Hyperlink"/>
            <w:noProof/>
          </w:rPr>
          <w:t>A First Look Into WixEdit</w:t>
        </w:r>
        <w:r>
          <w:rPr>
            <w:noProof/>
            <w:webHidden/>
          </w:rPr>
          <w:tab/>
        </w:r>
        <w:r>
          <w:rPr>
            <w:noProof/>
            <w:webHidden/>
          </w:rPr>
          <w:fldChar w:fldCharType="begin"/>
        </w:r>
        <w:r>
          <w:rPr>
            <w:noProof/>
            <w:webHidden/>
          </w:rPr>
          <w:instrText xml:space="preserve"> PAGEREF _Toc212961426 \h </w:instrText>
        </w:r>
        <w:r>
          <w:rPr>
            <w:noProof/>
            <w:webHidden/>
          </w:rPr>
        </w:r>
        <w:r>
          <w:rPr>
            <w:noProof/>
            <w:webHidden/>
          </w:rPr>
          <w:fldChar w:fldCharType="separate"/>
        </w:r>
        <w:r>
          <w:rPr>
            <w:noProof/>
            <w:webHidden/>
          </w:rPr>
          <w:t>10</w:t>
        </w:r>
        <w:r>
          <w:rPr>
            <w:noProof/>
            <w:webHidden/>
          </w:rPr>
          <w:fldChar w:fldCharType="end"/>
        </w:r>
      </w:hyperlink>
    </w:p>
    <w:p w:rsidR="002336FF" w:rsidRDefault="002336FF">
      <w:pPr>
        <w:pStyle w:val="Verzeichnis2"/>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7" w:history="1">
        <w:r w:rsidRPr="007D54BC">
          <w:rPr>
            <w:rStyle w:val="Hyperlink"/>
            <w:noProof/>
          </w:rPr>
          <w:t>About Dialogs, Options And Performed Checks</w:t>
        </w:r>
        <w:r>
          <w:rPr>
            <w:noProof/>
            <w:webHidden/>
          </w:rPr>
          <w:tab/>
        </w:r>
        <w:r>
          <w:rPr>
            <w:noProof/>
            <w:webHidden/>
          </w:rPr>
          <w:fldChar w:fldCharType="begin"/>
        </w:r>
        <w:r>
          <w:rPr>
            <w:noProof/>
            <w:webHidden/>
          </w:rPr>
          <w:instrText xml:space="preserve"> PAGEREF _Toc212961427 \h </w:instrText>
        </w:r>
        <w:r>
          <w:rPr>
            <w:noProof/>
            <w:webHidden/>
          </w:rPr>
        </w:r>
        <w:r>
          <w:rPr>
            <w:noProof/>
            <w:webHidden/>
          </w:rPr>
          <w:fldChar w:fldCharType="separate"/>
        </w:r>
        <w:r>
          <w:rPr>
            <w:noProof/>
            <w:webHidden/>
          </w:rPr>
          <w:t>11</w:t>
        </w:r>
        <w:r>
          <w:rPr>
            <w:noProof/>
            <w:webHidden/>
          </w:rPr>
          <w:fldChar w:fldCharType="end"/>
        </w:r>
      </w:hyperlink>
    </w:p>
    <w:p w:rsidR="002336FF" w:rsidRDefault="002336FF">
      <w:pPr>
        <w:pStyle w:val="Verzeichnis2"/>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8" w:history="1">
        <w:r w:rsidRPr="007D54BC">
          <w:rPr>
            <w:rStyle w:val="Hyperlink"/>
            <w:noProof/>
          </w:rPr>
          <w:t>Options (Properties) Overview</w:t>
        </w:r>
        <w:r>
          <w:rPr>
            <w:noProof/>
            <w:webHidden/>
          </w:rPr>
          <w:tab/>
        </w:r>
        <w:r>
          <w:rPr>
            <w:noProof/>
            <w:webHidden/>
          </w:rPr>
          <w:fldChar w:fldCharType="begin"/>
        </w:r>
        <w:r>
          <w:rPr>
            <w:noProof/>
            <w:webHidden/>
          </w:rPr>
          <w:instrText xml:space="preserve"> PAGEREF _Toc212961428 \h </w:instrText>
        </w:r>
        <w:r>
          <w:rPr>
            <w:noProof/>
            <w:webHidden/>
          </w:rPr>
        </w:r>
        <w:r>
          <w:rPr>
            <w:noProof/>
            <w:webHidden/>
          </w:rPr>
          <w:fldChar w:fldCharType="separate"/>
        </w:r>
        <w:r>
          <w:rPr>
            <w:noProof/>
            <w:webHidden/>
          </w:rPr>
          <w:t>18</w:t>
        </w:r>
        <w:r>
          <w:rPr>
            <w:noProof/>
            <w:webHidden/>
          </w:rPr>
          <w:fldChar w:fldCharType="end"/>
        </w:r>
      </w:hyperlink>
    </w:p>
    <w:p w:rsidR="002336FF" w:rsidRDefault="002336FF">
      <w:pPr>
        <w:pStyle w:val="Verzeichnis2"/>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29" w:history="1">
        <w:r w:rsidRPr="007D54BC">
          <w:rPr>
            <w:rStyle w:val="Hyperlink"/>
            <w:noProof/>
          </w:rPr>
          <w:t>Configuring Your Web Application  With Collected User Data</w:t>
        </w:r>
        <w:r>
          <w:rPr>
            <w:noProof/>
            <w:webHidden/>
          </w:rPr>
          <w:tab/>
        </w:r>
        <w:r>
          <w:rPr>
            <w:noProof/>
            <w:webHidden/>
          </w:rPr>
          <w:fldChar w:fldCharType="begin"/>
        </w:r>
        <w:r>
          <w:rPr>
            <w:noProof/>
            <w:webHidden/>
          </w:rPr>
          <w:instrText xml:space="preserve"> PAGEREF _Toc212961429 \h </w:instrText>
        </w:r>
        <w:r>
          <w:rPr>
            <w:noProof/>
            <w:webHidden/>
          </w:rPr>
        </w:r>
        <w:r>
          <w:rPr>
            <w:noProof/>
            <w:webHidden/>
          </w:rPr>
          <w:fldChar w:fldCharType="separate"/>
        </w:r>
        <w:r>
          <w:rPr>
            <w:noProof/>
            <w:webHidden/>
          </w:rPr>
          <w:t>21</w:t>
        </w:r>
        <w:r>
          <w:rPr>
            <w:noProof/>
            <w:webHidden/>
          </w:rPr>
          <w:fldChar w:fldCharType="end"/>
        </w:r>
      </w:hyperlink>
    </w:p>
    <w:p w:rsidR="002336FF" w:rsidRDefault="002336FF">
      <w:pPr>
        <w:pStyle w:val="Verzeichnis3"/>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0" w:history="1">
        <w:r w:rsidRPr="007D54BC">
          <w:rPr>
            <w:rStyle w:val="Hyperlink"/>
            <w:noProof/>
          </w:rPr>
          <w:t>XML Example (e.g.: web.config)</w:t>
        </w:r>
        <w:r>
          <w:rPr>
            <w:noProof/>
            <w:webHidden/>
          </w:rPr>
          <w:tab/>
        </w:r>
        <w:r>
          <w:rPr>
            <w:noProof/>
            <w:webHidden/>
          </w:rPr>
          <w:fldChar w:fldCharType="begin"/>
        </w:r>
        <w:r>
          <w:rPr>
            <w:noProof/>
            <w:webHidden/>
          </w:rPr>
          <w:instrText xml:space="preserve"> PAGEREF _Toc212961430 \h </w:instrText>
        </w:r>
        <w:r>
          <w:rPr>
            <w:noProof/>
            <w:webHidden/>
          </w:rPr>
        </w:r>
        <w:r>
          <w:rPr>
            <w:noProof/>
            <w:webHidden/>
          </w:rPr>
          <w:fldChar w:fldCharType="separate"/>
        </w:r>
        <w:r>
          <w:rPr>
            <w:noProof/>
            <w:webHidden/>
          </w:rPr>
          <w:t>23</w:t>
        </w:r>
        <w:r>
          <w:rPr>
            <w:noProof/>
            <w:webHidden/>
          </w:rPr>
          <w:fldChar w:fldCharType="end"/>
        </w:r>
      </w:hyperlink>
    </w:p>
    <w:p w:rsidR="002336FF" w:rsidRDefault="002336FF">
      <w:pPr>
        <w:pStyle w:val="Verzeichnis3"/>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1" w:history="1">
        <w:r w:rsidRPr="007D54BC">
          <w:rPr>
            <w:rStyle w:val="Hyperlink"/>
            <w:noProof/>
          </w:rPr>
          <w:t>Unstructed File Example (e.g.: config.php)</w:t>
        </w:r>
        <w:r>
          <w:rPr>
            <w:noProof/>
            <w:webHidden/>
          </w:rPr>
          <w:tab/>
        </w:r>
        <w:r>
          <w:rPr>
            <w:noProof/>
            <w:webHidden/>
          </w:rPr>
          <w:fldChar w:fldCharType="begin"/>
        </w:r>
        <w:r>
          <w:rPr>
            <w:noProof/>
            <w:webHidden/>
          </w:rPr>
          <w:instrText xml:space="preserve"> PAGEREF _Toc212961431 \h </w:instrText>
        </w:r>
        <w:r>
          <w:rPr>
            <w:noProof/>
            <w:webHidden/>
          </w:rPr>
        </w:r>
        <w:r>
          <w:rPr>
            <w:noProof/>
            <w:webHidden/>
          </w:rPr>
          <w:fldChar w:fldCharType="separate"/>
        </w:r>
        <w:r>
          <w:rPr>
            <w:noProof/>
            <w:webHidden/>
          </w:rPr>
          <w:t>25</w:t>
        </w:r>
        <w:r>
          <w:rPr>
            <w:noProof/>
            <w:webHidden/>
          </w:rPr>
          <w:fldChar w:fldCharType="end"/>
        </w:r>
      </w:hyperlink>
    </w:p>
    <w:p w:rsidR="002336FF" w:rsidRDefault="002336FF">
      <w:pPr>
        <w:pStyle w:val="Verzeichnis3"/>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2" w:history="1">
        <w:r w:rsidRPr="007D54BC">
          <w:rPr>
            <w:rStyle w:val="Hyperlink"/>
            <w:noProof/>
          </w:rPr>
          <w:t>SQL Database Setup</w:t>
        </w:r>
        <w:r>
          <w:rPr>
            <w:noProof/>
            <w:webHidden/>
          </w:rPr>
          <w:tab/>
        </w:r>
        <w:r>
          <w:rPr>
            <w:noProof/>
            <w:webHidden/>
          </w:rPr>
          <w:fldChar w:fldCharType="begin"/>
        </w:r>
        <w:r>
          <w:rPr>
            <w:noProof/>
            <w:webHidden/>
          </w:rPr>
          <w:instrText xml:space="preserve"> PAGEREF _Toc212961432 \h </w:instrText>
        </w:r>
        <w:r>
          <w:rPr>
            <w:noProof/>
            <w:webHidden/>
          </w:rPr>
        </w:r>
        <w:r>
          <w:rPr>
            <w:noProof/>
            <w:webHidden/>
          </w:rPr>
          <w:fldChar w:fldCharType="separate"/>
        </w:r>
        <w:r>
          <w:rPr>
            <w:noProof/>
            <w:webHidden/>
          </w:rPr>
          <w:t>26</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3" w:history="1">
        <w:r w:rsidRPr="007D54BC">
          <w:rPr>
            <w:rStyle w:val="Hyperlink"/>
            <w:noProof/>
          </w:rPr>
          <w:t>Step 3: Generate a MSI package for your web application (Build)</w:t>
        </w:r>
        <w:r>
          <w:rPr>
            <w:noProof/>
            <w:webHidden/>
          </w:rPr>
          <w:tab/>
        </w:r>
        <w:r>
          <w:rPr>
            <w:noProof/>
            <w:webHidden/>
          </w:rPr>
          <w:fldChar w:fldCharType="begin"/>
        </w:r>
        <w:r>
          <w:rPr>
            <w:noProof/>
            <w:webHidden/>
          </w:rPr>
          <w:instrText xml:space="preserve"> PAGEREF _Toc212961433 \h </w:instrText>
        </w:r>
        <w:r>
          <w:rPr>
            <w:noProof/>
            <w:webHidden/>
          </w:rPr>
        </w:r>
        <w:r>
          <w:rPr>
            <w:noProof/>
            <w:webHidden/>
          </w:rPr>
          <w:fldChar w:fldCharType="separate"/>
        </w:r>
        <w:r>
          <w:rPr>
            <w:noProof/>
            <w:webHidden/>
          </w:rPr>
          <w:t>27</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4" w:history="1">
        <w:r w:rsidRPr="007D54BC">
          <w:rPr>
            <w:rStyle w:val="Hyperlink"/>
            <w:noProof/>
          </w:rPr>
          <w:t>Creating an Installer for x64</w:t>
        </w:r>
        <w:r>
          <w:rPr>
            <w:noProof/>
            <w:webHidden/>
          </w:rPr>
          <w:tab/>
        </w:r>
        <w:r>
          <w:rPr>
            <w:noProof/>
            <w:webHidden/>
          </w:rPr>
          <w:fldChar w:fldCharType="begin"/>
        </w:r>
        <w:r>
          <w:rPr>
            <w:noProof/>
            <w:webHidden/>
          </w:rPr>
          <w:instrText xml:space="preserve"> PAGEREF _Toc212961434 \h </w:instrText>
        </w:r>
        <w:r>
          <w:rPr>
            <w:noProof/>
            <w:webHidden/>
          </w:rPr>
        </w:r>
        <w:r>
          <w:rPr>
            <w:noProof/>
            <w:webHidden/>
          </w:rPr>
          <w:fldChar w:fldCharType="separate"/>
        </w:r>
        <w:r>
          <w:rPr>
            <w:noProof/>
            <w:webHidden/>
          </w:rPr>
          <w:t>28</w:t>
        </w:r>
        <w:r>
          <w:rPr>
            <w:noProof/>
            <w:webHidden/>
          </w:rPr>
          <w:fldChar w:fldCharType="end"/>
        </w:r>
      </w:hyperlink>
    </w:p>
    <w:p w:rsidR="002336FF" w:rsidRDefault="002336FF">
      <w:pPr>
        <w:pStyle w:val="Verzeichnis1"/>
        <w:tabs>
          <w:tab w:val="right" w:leader="dot" w:pos="9062"/>
        </w:tabs>
        <w:rPr>
          <w:rFonts w:asciiTheme="minorHAnsi" w:eastAsiaTheme="minorEastAsia" w:hAnsiTheme="minorHAnsi" w:cstheme="minorBidi"/>
          <w:i w:val="0"/>
          <w:iCs w:val="0"/>
          <w:noProof/>
          <w:sz w:val="22"/>
          <w:szCs w:val="22"/>
          <w:lang w:val="de-DE" w:eastAsia="de-DE" w:bidi="ar-SA"/>
        </w:rPr>
      </w:pPr>
      <w:hyperlink w:anchor="_Toc212961435" w:history="1">
        <w:r w:rsidRPr="007D54BC">
          <w:rPr>
            <w:rStyle w:val="Hyperlink"/>
            <w:noProof/>
          </w:rPr>
          <w:t>Getting Further Information</w:t>
        </w:r>
        <w:r>
          <w:rPr>
            <w:noProof/>
            <w:webHidden/>
          </w:rPr>
          <w:tab/>
        </w:r>
        <w:r>
          <w:rPr>
            <w:noProof/>
            <w:webHidden/>
          </w:rPr>
          <w:fldChar w:fldCharType="begin"/>
        </w:r>
        <w:r>
          <w:rPr>
            <w:noProof/>
            <w:webHidden/>
          </w:rPr>
          <w:instrText xml:space="preserve"> PAGEREF _Toc212961435 \h </w:instrText>
        </w:r>
        <w:r>
          <w:rPr>
            <w:noProof/>
            <w:webHidden/>
          </w:rPr>
        </w:r>
        <w:r>
          <w:rPr>
            <w:noProof/>
            <w:webHidden/>
          </w:rPr>
          <w:fldChar w:fldCharType="separate"/>
        </w:r>
        <w:r>
          <w:rPr>
            <w:noProof/>
            <w:webHidden/>
          </w:rPr>
          <w:t>28</w:t>
        </w:r>
        <w:r>
          <w:rPr>
            <w:noProof/>
            <w:webHidden/>
          </w:rPr>
          <w:fldChar w:fldCharType="end"/>
        </w:r>
      </w:hyperlink>
    </w:p>
    <w:p w:rsidR="000C1E0F" w:rsidRPr="00C80D0F" w:rsidRDefault="00440B48" w:rsidP="0040322E">
      <w:pPr>
        <w:rPr>
          <w:lang w:val="de-DE"/>
        </w:rPr>
      </w:pPr>
      <w:r>
        <w:rPr>
          <w:lang w:val="de-DE"/>
        </w:rPr>
        <w:fldChar w:fldCharType="end"/>
      </w:r>
    </w:p>
    <w:p w:rsidR="00F04FD4" w:rsidRDefault="000C1E0F" w:rsidP="00F04FD4">
      <w:pPr>
        <w:pStyle w:val="berschrift1"/>
      </w:pPr>
      <w:bookmarkStart w:id="4" w:name="_Toc177542870"/>
      <w:r>
        <w:br w:type="page"/>
      </w:r>
      <w:bookmarkStart w:id="5" w:name="_Toc212961421"/>
      <w:r w:rsidR="00F04FD4">
        <w:lastRenderedPageBreak/>
        <w:t>Introduction</w:t>
      </w:r>
      <w:bookmarkEnd w:id="4"/>
      <w:bookmarkEnd w:id="5"/>
    </w:p>
    <w:p w:rsidR="00F65268" w:rsidRPr="00F65268" w:rsidRDefault="00F65268" w:rsidP="00F04FD4">
      <w:pPr>
        <w:rPr>
          <w:b/>
        </w:rPr>
      </w:pPr>
      <w:r w:rsidRPr="00F65268">
        <w:rPr>
          <w:b/>
        </w:rPr>
        <w:t>Goal:</w:t>
      </w:r>
    </w:p>
    <w:p w:rsidR="00F04FD4" w:rsidRDefault="00F04FD4" w:rsidP="00F04FD4">
      <w:r>
        <w:t xml:space="preserve">This document </w:t>
      </w:r>
      <w:r w:rsidR="000D11E6">
        <w:t xml:space="preserve">will show you </w:t>
      </w:r>
      <w:r w:rsidR="00981C5B">
        <w:t>how you can build a W</w:t>
      </w:r>
      <w:r>
        <w:t>indows</w:t>
      </w:r>
      <w:r w:rsidR="00981C5B">
        <w:t xml:space="preserve"> I</w:t>
      </w:r>
      <w:r>
        <w:t>nstaller package for you</w:t>
      </w:r>
      <w:r w:rsidR="000D11E6">
        <w:t>r</w:t>
      </w:r>
      <w:r>
        <w:t xml:space="preserve"> Web Application within half an hour</w:t>
      </w:r>
      <w:r w:rsidR="00DA70FF">
        <w:t xml:space="preserve"> - </w:t>
      </w:r>
      <w:r>
        <w:t xml:space="preserve"> by only</w:t>
      </w:r>
      <w:r w:rsidR="009B5F9E">
        <w:t xml:space="preserve"> utilizing open source software.</w:t>
      </w:r>
    </w:p>
    <w:p w:rsidR="00F65268" w:rsidRDefault="00F65268" w:rsidP="009B5F9E">
      <w:pPr>
        <w:pStyle w:val="KeinLeerraum"/>
      </w:pPr>
      <w:r>
        <w:t>The following technologies are supported:</w:t>
      </w:r>
    </w:p>
    <w:p w:rsidR="00F65268" w:rsidRDefault="00F65268" w:rsidP="009B5F9E">
      <w:pPr>
        <w:pStyle w:val="KeinLeerraum"/>
      </w:pPr>
      <w:r>
        <w:t>Scripting:</w:t>
      </w:r>
      <w:r w:rsidR="008D4854">
        <w:tab/>
        <w:t>ASP.NET / PHP / Perl</w:t>
      </w:r>
    </w:p>
    <w:p w:rsidR="00F65268" w:rsidRDefault="00F65268" w:rsidP="009B5F9E">
      <w:pPr>
        <w:pStyle w:val="KeinLeerraum"/>
      </w:pPr>
      <w:r>
        <w:t>Databases:</w:t>
      </w:r>
      <w:r w:rsidR="008D4854">
        <w:tab/>
        <w:t>Microsoft SQL Server / MySQL Server</w:t>
      </w:r>
    </w:p>
    <w:p w:rsidR="009B5F9E" w:rsidRDefault="009B5F9E" w:rsidP="00F04FD4">
      <w:pPr>
        <w:rPr>
          <w:b/>
        </w:rPr>
      </w:pPr>
    </w:p>
    <w:p w:rsidR="00F65268" w:rsidRPr="00F65268" w:rsidRDefault="009B5F9E" w:rsidP="00F04FD4">
      <w:pPr>
        <w:rPr>
          <w:b/>
        </w:rPr>
      </w:pPr>
      <w:r>
        <w:rPr>
          <w:b/>
        </w:rPr>
        <w:t>The I</w:t>
      </w:r>
      <w:r w:rsidR="00F65268" w:rsidRPr="00F65268">
        <w:rPr>
          <w:b/>
        </w:rPr>
        <w:t>dea:</w:t>
      </w:r>
    </w:p>
    <w:p w:rsidR="000D11E6" w:rsidRDefault="000D11E6" w:rsidP="00DA70FF">
      <w:pPr>
        <w:jc w:val="both"/>
      </w:pPr>
      <w:r>
        <w:t xml:space="preserve">As you have experienced yourself developing a </w:t>
      </w:r>
      <w:r w:rsidR="0040322E">
        <w:t>w</w:t>
      </w:r>
      <w:r>
        <w:t xml:space="preserve">eb </w:t>
      </w:r>
      <w:r w:rsidR="0040322E">
        <w:t>a</w:t>
      </w:r>
      <w:r>
        <w:t xml:space="preserve">pplication isn’t </w:t>
      </w:r>
      <w:r w:rsidR="007C66EF">
        <w:t>that e</w:t>
      </w:r>
      <w:r>
        <w:t xml:space="preserve">asy and quite time consuming. You spend a lot of hours thinking about software design, security problems and of course how </w:t>
      </w:r>
      <w:r w:rsidR="007C66EF">
        <w:t>to</w:t>
      </w:r>
      <w:r>
        <w:t xml:space="preserve"> improve </w:t>
      </w:r>
      <w:r w:rsidR="007C66EF">
        <w:t>end user’s usability.</w:t>
      </w:r>
    </w:p>
    <w:p w:rsidR="007C66EF" w:rsidRDefault="007C66EF" w:rsidP="00DA70FF">
      <w:pPr>
        <w:jc w:val="both"/>
      </w:pPr>
      <w:r>
        <w:t xml:space="preserve">On the other hand a lot of your users or potential customers have only a limited knowledge about software </w:t>
      </w:r>
      <w:r w:rsidR="00981C5B">
        <w:t>development</w:t>
      </w:r>
      <w:r w:rsidR="001F7D0C">
        <w:t xml:space="preserve"> or webserver configuration</w:t>
      </w:r>
      <w:r w:rsidR="00FF3ECC">
        <w:t xml:space="preserve"> options</w:t>
      </w:r>
      <w:r>
        <w:t>. For them it’</w:t>
      </w:r>
      <w:r w:rsidR="00CD32B1">
        <w:t xml:space="preserve">s rather difficult </w:t>
      </w:r>
      <w:r>
        <w:t>to</w:t>
      </w:r>
      <w:r w:rsidR="009B5F9E">
        <w:t xml:space="preserve"> e.g.</w:t>
      </w:r>
      <w:r>
        <w:t xml:space="preserve"> “add the appropriate access rights” on a folder or to setup a databas</w:t>
      </w:r>
      <w:r w:rsidR="00981C5B">
        <w:t>e. I</w:t>
      </w:r>
      <w:r w:rsidR="00DC3880">
        <w:t xml:space="preserve">t’s really sad that a lot of people fail or get </w:t>
      </w:r>
      <w:r w:rsidR="00981C5B">
        <w:t>annoyed by just installing a web application</w:t>
      </w:r>
      <w:r w:rsidR="00FF3ECC">
        <w:t xml:space="preserve"> and of course that</w:t>
      </w:r>
      <w:r w:rsidR="00981C5B">
        <w:t xml:space="preserve"> isn’t the best first impression they should get from your software either.</w:t>
      </w:r>
    </w:p>
    <w:p w:rsidR="00DC3880" w:rsidRDefault="00DC3880" w:rsidP="00DA70FF">
      <w:pPr>
        <w:jc w:val="both"/>
      </w:pPr>
      <w:r>
        <w:t xml:space="preserve">Seeing an ever growing market for dedicated server systems or virtual private servers (VPS, VSERVER: </w:t>
      </w:r>
      <w:r w:rsidRPr="00ED6163">
        <w:t>http://en.wikipedia.org/wiki/Vps</w:t>
      </w:r>
      <w:r>
        <w:t xml:space="preserve">) starting </w:t>
      </w:r>
      <w:r w:rsidR="00FF3ECC">
        <w:t>at low prices</w:t>
      </w:r>
      <w:r>
        <w:t xml:space="preserve"> and running the Windows Server 2003 </w:t>
      </w:r>
      <w:r w:rsidR="00CD32B1">
        <w:t>o</w:t>
      </w:r>
      <w:r w:rsidR="00981C5B">
        <w:t>perating system</w:t>
      </w:r>
      <w:r>
        <w:t xml:space="preserve"> it is time to rethink </w:t>
      </w:r>
      <w:r w:rsidR="00FF3ECC">
        <w:t>if there are other installing methods available.</w:t>
      </w:r>
    </w:p>
    <w:p w:rsidR="00981C5B" w:rsidRDefault="00981C5B" w:rsidP="00DA70FF">
      <w:pPr>
        <w:jc w:val="both"/>
      </w:pPr>
      <w:r>
        <w:t>If your users have access to a (virtual) dedicated server system they can utilize remote desktop connections to manage it. They can and are used to install software the way they’ve learne</w:t>
      </w:r>
      <w:r w:rsidR="00CD32B1">
        <w:t>d to do it on their desktop PC</w:t>
      </w:r>
      <w:r>
        <w:t xml:space="preserve">s by </w:t>
      </w:r>
      <w:r w:rsidR="0040322E">
        <w:t xml:space="preserve">just </w:t>
      </w:r>
      <w:r>
        <w:t>clicking trough a nice little wizard.</w:t>
      </w:r>
    </w:p>
    <w:p w:rsidR="00981C5B" w:rsidRDefault="001F7D0C" w:rsidP="00F04FD4">
      <w:r>
        <w:t>The nice little wizard we’ll create in this document will be ca</w:t>
      </w:r>
      <w:r w:rsidR="00ED5C35">
        <w:t>p</w:t>
      </w:r>
      <w:r>
        <w:t>able of</w:t>
      </w:r>
      <w:r w:rsidR="0040322E">
        <w:t>:</w:t>
      </w:r>
    </w:p>
    <w:p w:rsidR="0040322E" w:rsidRDefault="0040322E" w:rsidP="0040322E">
      <w:pPr>
        <w:pStyle w:val="Listenabsatz"/>
        <w:numPr>
          <w:ilvl w:val="0"/>
          <w:numId w:val="1"/>
        </w:numPr>
      </w:pPr>
      <w:r>
        <w:t>Creating a new website</w:t>
      </w:r>
    </w:p>
    <w:p w:rsidR="00981C5B" w:rsidRPr="0040322E" w:rsidRDefault="0040322E" w:rsidP="0040322E">
      <w:pPr>
        <w:pStyle w:val="Listenabsatz"/>
        <w:numPr>
          <w:ilvl w:val="0"/>
          <w:numId w:val="1"/>
        </w:numPr>
      </w:pPr>
      <w:r>
        <w:t xml:space="preserve">Adding </w:t>
      </w:r>
      <w:r w:rsidRPr="0040322E">
        <w:t>a virtual directory to an existing website</w:t>
      </w:r>
    </w:p>
    <w:p w:rsidR="0040322E" w:rsidRDefault="00CD32B1" w:rsidP="00981C5B">
      <w:pPr>
        <w:pStyle w:val="Listenabsatz"/>
        <w:numPr>
          <w:ilvl w:val="0"/>
          <w:numId w:val="1"/>
        </w:numPr>
      </w:pPr>
      <w:r>
        <w:t>Creat</w:t>
      </w:r>
      <w:r w:rsidR="0040322E">
        <w:t xml:space="preserve">ing an application pool and setting up a website/folder </w:t>
      </w:r>
      <w:r w:rsidR="008D4854">
        <w:t>as ASP.NET / PHP / Perl application</w:t>
      </w:r>
    </w:p>
    <w:p w:rsidR="0040322E" w:rsidRDefault="00FF3ECC" w:rsidP="00981C5B">
      <w:pPr>
        <w:pStyle w:val="Listenabsatz"/>
        <w:numPr>
          <w:ilvl w:val="0"/>
          <w:numId w:val="1"/>
        </w:numPr>
      </w:pPr>
      <w:r>
        <w:t>Creating a new Microsoft</w:t>
      </w:r>
      <w:r w:rsidR="0040322E">
        <w:t xml:space="preserve"> SQL </w:t>
      </w:r>
      <w:r w:rsidR="008D4854">
        <w:t xml:space="preserve">or MySQL </w:t>
      </w:r>
      <w:r w:rsidR="0040322E">
        <w:t>Database, Logins and Users</w:t>
      </w:r>
    </w:p>
    <w:p w:rsidR="00CD32B1" w:rsidRDefault="0040322E" w:rsidP="00F04FD4">
      <w:pPr>
        <w:pStyle w:val="Listenabsatz"/>
        <w:numPr>
          <w:ilvl w:val="0"/>
          <w:numId w:val="1"/>
        </w:numPr>
      </w:pPr>
      <w:r>
        <w:t>Configuring your web ap</w:t>
      </w:r>
      <w:r w:rsidR="00FF402A">
        <w:t>plica</w:t>
      </w:r>
      <w:r w:rsidR="00FF3ECC">
        <w:t>tion (e.g. web.</w:t>
      </w:r>
      <w:r w:rsidR="00FF402A">
        <w:t>config)  and setting</w:t>
      </w:r>
      <w:r>
        <w:t xml:space="preserve"> values collected in wizard mode</w:t>
      </w:r>
    </w:p>
    <w:p w:rsidR="00FF402A" w:rsidRDefault="00FF402A" w:rsidP="00FF402A">
      <w:pPr>
        <w:pStyle w:val="Listenabsatz"/>
        <w:numPr>
          <w:ilvl w:val="0"/>
          <w:numId w:val="1"/>
        </w:numPr>
      </w:pPr>
      <w:r>
        <w:t>A lot of user guidance, messages and validations</w:t>
      </w:r>
    </w:p>
    <w:p w:rsidR="009B5F9E" w:rsidRDefault="009B5F9E" w:rsidP="009B5F9E">
      <w:pPr>
        <w:pStyle w:val="Listenabsatz"/>
      </w:pPr>
    </w:p>
    <w:p w:rsidR="00177900" w:rsidRDefault="00177900">
      <w:pPr>
        <w:rPr>
          <w:b/>
        </w:rPr>
      </w:pPr>
    </w:p>
    <w:p w:rsidR="007F57A4" w:rsidRDefault="008D4854">
      <w:pPr>
        <w:rPr>
          <w:b/>
        </w:rPr>
      </w:pPr>
      <w:r w:rsidRPr="00E75529">
        <w:rPr>
          <w:b/>
        </w:rPr>
        <w:t xml:space="preserve">Any feedback – good or bad – is highly appreciated… So please drop us a line. Tell us what </w:t>
      </w:r>
      <w:r w:rsidR="00E75529" w:rsidRPr="00E75529">
        <w:rPr>
          <w:b/>
        </w:rPr>
        <w:t>application you’ve created an installer for or if you have experienced any problems with this documentation or the generated msi file itself.</w:t>
      </w:r>
      <w:r w:rsidR="00DA70FF">
        <w:rPr>
          <w:b/>
        </w:rPr>
        <w:t xml:space="preserve"> If you have any questions – we’ll be glad to help</w:t>
      </w:r>
      <w:r w:rsidR="009B5F9E">
        <w:rPr>
          <w:b/>
        </w:rPr>
        <w:t xml:space="preserve"> (</w:t>
      </w:r>
      <w:hyperlink r:id="rId8" w:history="1">
        <w:r w:rsidR="009B5F9E" w:rsidRPr="00587DD3">
          <w:rPr>
            <w:rStyle w:val="Hyperlink"/>
            <w:b/>
          </w:rPr>
          <w:t>mailto:bfrank@microsoft.com</w:t>
        </w:r>
      </w:hyperlink>
      <w:r w:rsidR="009B5F9E">
        <w:rPr>
          <w:b/>
        </w:rPr>
        <w:t>)</w:t>
      </w:r>
      <w:r w:rsidR="00DA70FF">
        <w:rPr>
          <w:b/>
        </w:rPr>
        <w:t>.</w:t>
      </w:r>
    </w:p>
    <w:p w:rsidR="007F57A4" w:rsidRDefault="007F57A4">
      <w:pPr>
        <w:spacing w:after="0" w:line="240" w:lineRule="auto"/>
        <w:rPr>
          <w:b/>
        </w:rPr>
      </w:pPr>
      <w:r>
        <w:rPr>
          <w:b/>
        </w:rPr>
        <w:br w:type="page"/>
      </w:r>
    </w:p>
    <w:p w:rsidR="009B5F9E" w:rsidRDefault="0080087D" w:rsidP="0080087D">
      <w:pPr>
        <w:pStyle w:val="berschrift1"/>
      </w:pPr>
      <w:bookmarkStart w:id="6" w:name="_Toc212961422"/>
      <w:r>
        <w:lastRenderedPageBreak/>
        <w:t>Overview</w:t>
      </w:r>
      <w:bookmarkEnd w:id="6"/>
    </w:p>
    <w:p w:rsidR="0080087D" w:rsidRDefault="0080087D" w:rsidP="0080087D">
      <w:pPr>
        <w:pStyle w:val="KeinLeerraum"/>
      </w:pPr>
      <w:r>
        <w:t>The process of building your own installer package consists of 4 steps:</w:t>
      </w:r>
    </w:p>
    <w:p w:rsidR="00175993" w:rsidRDefault="0080087D" w:rsidP="0080087D">
      <w:pPr>
        <w:pStyle w:val="KeinLeerraum"/>
        <w:numPr>
          <w:ilvl w:val="0"/>
          <w:numId w:val="21"/>
        </w:numPr>
      </w:pPr>
      <w:r>
        <w:t xml:space="preserve">Set up the working </w:t>
      </w:r>
      <w:r w:rsidR="00175993">
        <w:t xml:space="preserve">environment </w:t>
      </w:r>
    </w:p>
    <w:p w:rsidR="0080087D" w:rsidRDefault="0080087D" w:rsidP="0080087D">
      <w:pPr>
        <w:pStyle w:val="KeinLeerraum"/>
        <w:numPr>
          <w:ilvl w:val="0"/>
          <w:numId w:val="21"/>
        </w:numPr>
      </w:pPr>
      <w:r>
        <w:t>Create an application template</w:t>
      </w:r>
      <w:r w:rsidR="00175993">
        <w:t xml:space="preserve"> (*.wxs)</w:t>
      </w:r>
      <w:r>
        <w:t xml:space="preserve"> for your web application (using </w:t>
      </w:r>
      <w:r w:rsidRPr="009B5F9E">
        <w:t>GenerateConfig.bat</w:t>
      </w:r>
      <w:r>
        <w:t>)</w:t>
      </w:r>
    </w:p>
    <w:p w:rsidR="0080087D" w:rsidRDefault="00175993" w:rsidP="0080087D">
      <w:pPr>
        <w:pStyle w:val="KeinLeerraum"/>
        <w:numPr>
          <w:ilvl w:val="0"/>
          <w:numId w:val="21"/>
        </w:numPr>
      </w:pPr>
      <w:r>
        <w:t>Customize</w:t>
      </w:r>
      <w:r w:rsidR="0080087D">
        <w:t xml:space="preserve"> this application template</w:t>
      </w:r>
      <w:r>
        <w:t xml:space="preserve"> (*.wxs) to fit</w:t>
      </w:r>
      <w:r w:rsidR="0080087D">
        <w:t xml:space="preserve"> your needs (</w:t>
      </w:r>
      <w:r>
        <w:t xml:space="preserve">using the </w:t>
      </w:r>
      <w:r w:rsidR="0080087D">
        <w:t>WixEdit</w:t>
      </w:r>
      <w:r>
        <w:t xml:space="preserve"> tool</w:t>
      </w:r>
      <w:r w:rsidR="0080087D">
        <w:t>)</w:t>
      </w:r>
    </w:p>
    <w:p w:rsidR="0080087D" w:rsidRPr="00CE5F1A" w:rsidRDefault="0080087D" w:rsidP="0080087D">
      <w:pPr>
        <w:pStyle w:val="KeinLeerraum"/>
        <w:numPr>
          <w:ilvl w:val="0"/>
          <w:numId w:val="21"/>
        </w:numPr>
        <w:rPr>
          <w:i w:val="0"/>
        </w:rPr>
      </w:pPr>
      <w:r>
        <w:t>Generate a MSI package for your web application</w:t>
      </w:r>
    </w:p>
    <w:p w:rsidR="00CE5F1A" w:rsidRPr="00175993" w:rsidRDefault="00CE5F1A" w:rsidP="00CE5F1A">
      <w:pPr>
        <w:pStyle w:val="KeinLeerraum"/>
        <w:rPr>
          <w:i w:val="0"/>
        </w:rPr>
      </w:pPr>
    </w:p>
    <w:p w:rsidR="0080087D" w:rsidRPr="003E4F03" w:rsidRDefault="0080087D" w:rsidP="0080087D">
      <w:pPr>
        <w:pStyle w:val="KeinLeerraum"/>
        <w:rPr>
          <w:i w:val="0"/>
        </w:rPr>
      </w:pPr>
    </w:p>
    <w:p w:rsidR="0080087D" w:rsidRPr="003E4F03" w:rsidRDefault="0080087D" w:rsidP="0080087D">
      <w:pPr>
        <w:pStyle w:val="KeinLeerraum"/>
        <w:jc w:val="center"/>
        <w:rPr>
          <w:i w:val="0"/>
        </w:rPr>
      </w:pPr>
      <w:r>
        <w:rPr>
          <w:noProof/>
          <w:lang w:val="de-DE" w:eastAsia="de-DE" w:bidi="ar-SA"/>
        </w:rPr>
        <w:drawing>
          <wp:inline distT="0" distB="0" distL="0" distR="0">
            <wp:extent cx="4505900" cy="3191774"/>
            <wp:effectExtent l="19050" t="0" r="8950" b="0"/>
            <wp:docPr id="6"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501520" cy="3857652"/>
                      <a:chOff x="1142976" y="1571612"/>
                      <a:chExt cx="5501520" cy="3857652"/>
                    </a:xfrm>
                  </a:grpSpPr>
                  <a:sp>
                    <a:nvSpPr>
                      <a:cNvPr id="71" name="Textfeld 70"/>
                      <a:cNvSpPr txBox="1"/>
                    </a:nvSpPr>
                    <a:spPr>
                      <a:xfrm>
                        <a:off x="3929058" y="1643050"/>
                        <a:ext cx="1928826" cy="584775"/>
                      </a:xfrm>
                      <a:prstGeom prst="rect">
                        <a:avLst/>
                      </a:prstGeom>
                      <a:noFill/>
                    </a:spPr>
                    <a:txSp>
                      <a:txBody>
                        <a:bodyPr wrap="square" rtlCol="0">
                          <a:spAutoFit/>
                        </a:bodyPr>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Copy Sources into</a:t>
                          </a:r>
                        </a:p>
                        <a:p>
                          <a:r>
                            <a:rPr lang="en-US" sz="1600" dirty="0" smtClean="0"/>
                            <a:t>WAI</a:t>
                          </a:r>
                          <a:r>
                            <a:rPr lang="en-US" sz="1600" dirty="0"/>
                            <a:t> </a:t>
                          </a:r>
                          <a:r>
                            <a:rPr lang="en-US" sz="1600" dirty="0" smtClean="0"/>
                            <a:t>Template Folder</a:t>
                          </a:r>
                        </a:p>
                      </a:txBody>
                      <a:useSpRect/>
                    </a:txSp>
                  </a:sp>
                  <a:cxnSp>
                    <a:nvCxnSpPr>
                      <a:cNvPr id="5" name="Gerade Verbindung 4"/>
                      <a:cNvCxnSpPr/>
                    </a:nvCxnSpPr>
                    <a:spPr>
                      <a:xfrm rot="16200000" flipH="1">
                        <a:off x="6358744" y="3071810"/>
                        <a:ext cx="357190" cy="214314"/>
                      </a:xfrm>
                      <a:prstGeom prst="line">
                        <a:avLst/>
                      </a:prstGeom>
                      <a:ln/>
                    </a:spPr>
                    <a:style>
                      <a:lnRef idx="2">
                        <a:schemeClr val="dk1"/>
                      </a:lnRef>
                      <a:fillRef idx="1">
                        <a:schemeClr val="lt1"/>
                      </a:fillRef>
                      <a:effectRef idx="0">
                        <a:schemeClr val="dk1"/>
                      </a:effectRef>
                      <a:fontRef idx="minor">
                        <a:schemeClr val="dk1"/>
                      </a:fontRef>
                    </a:style>
                  </a:cxnSp>
                  <a:cxnSp>
                    <a:nvCxnSpPr>
                      <a:cNvPr id="7" name="Gerade Verbindung 6"/>
                      <a:cNvCxnSpPr/>
                    </a:nvCxnSpPr>
                    <a:spPr>
                      <a:xfrm rot="5400000">
                        <a:off x="6144430" y="3071810"/>
                        <a:ext cx="357190" cy="214314"/>
                      </a:xfrm>
                      <a:prstGeom prst="line">
                        <a:avLst/>
                      </a:prstGeom>
                      <a:ln/>
                    </a:spPr>
                    <a:style>
                      <a:lnRef idx="2">
                        <a:schemeClr val="dk1"/>
                      </a:lnRef>
                      <a:fillRef idx="1">
                        <a:schemeClr val="lt1"/>
                      </a:fillRef>
                      <a:effectRef idx="0">
                        <a:schemeClr val="dk1"/>
                      </a:effectRef>
                      <a:fontRef idx="minor">
                        <a:schemeClr val="dk1"/>
                      </a:fontRef>
                    </a:style>
                  </a:cxnSp>
                  <a:cxnSp>
                    <a:nvCxnSpPr>
                      <a:cNvPr id="9" name="Gerade Verbindung 8"/>
                      <a:cNvCxnSpPr/>
                    </a:nvCxnSpPr>
                    <a:spPr>
                      <a:xfrm rot="5400000" flipH="1" flipV="1">
                        <a:off x="6179355" y="2750339"/>
                        <a:ext cx="500860" cy="794"/>
                      </a:xfrm>
                      <a:prstGeom prst="line">
                        <a:avLst/>
                      </a:prstGeom>
                      <a:ln/>
                    </a:spPr>
                    <a:style>
                      <a:lnRef idx="2">
                        <a:schemeClr val="dk1"/>
                      </a:lnRef>
                      <a:fillRef idx="1">
                        <a:schemeClr val="lt1"/>
                      </a:fillRef>
                      <a:effectRef idx="0">
                        <a:schemeClr val="dk1"/>
                      </a:effectRef>
                      <a:fontRef idx="minor">
                        <a:schemeClr val="dk1"/>
                      </a:fontRef>
                    </a:style>
                  </a:cxnSp>
                  <a:cxnSp>
                    <a:nvCxnSpPr>
                      <a:cNvPr id="11" name="Gerade Verbindung 10"/>
                      <a:cNvCxnSpPr/>
                    </a:nvCxnSpPr>
                    <a:spPr>
                      <a:xfrm>
                        <a:off x="6430182" y="2643182"/>
                        <a:ext cx="214314" cy="142876"/>
                      </a:xfrm>
                      <a:prstGeom prst="line">
                        <a:avLst/>
                      </a:prstGeom>
                      <a:ln/>
                    </a:spPr>
                    <a:style>
                      <a:lnRef idx="2">
                        <a:schemeClr val="dk1"/>
                      </a:lnRef>
                      <a:fillRef idx="1">
                        <a:schemeClr val="lt1"/>
                      </a:fillRef>
                      <a:effectRef idx="0">
                        <a:schemeClr val="dk1"/>
                      </a:effectRef>
                      <a:fontRef idx="minor">
                        <a:schemeClr val="dk1"/>
                      </a:fontRef>
                    </a:style>
                  </a:cxnSp>
                  <a:cxnSp>
                    <a:nvCxnSpPr>
                      <a:cNvPr id="13" name="Gerade Verbindung 12"/>
                      <a:cNvCxnSpPr/>
                    </a:nvCxnSpPr>
                    <a:spPr>
                      <a:xfrm rot="10800000" flipV="1">
                        <a:off x="6215868" y="2643182"/>
                        <a:ext cx="214314" cy="142876"/>
                      </a:xfrm>
                      <a:prstGeom prst="line">
                        <a:avLst/>
                      </a:prstGeom>
                      <a:ln/>
                    </a:spPr>
                    <a:style>
                      <a:lnRef idx="2">
                        <a:schemeClr val="dk1"/>
                      </a:lnRef>
                      <a:fillRef idx="1">
                        <a:schemeClr val="lt1"/>
                      </a:fillRef>
                      <a:effectRef idx="0">
                        <a:schemeClr val="dk1"/>
                      </a:effectRef>
                      <a:fontRef idx="minor">
                        <a:schemeClr val="dk1"/>
                      </a:fontRef>
                    </a:style>
                  </a:cxnSp>
                  <a:sp>
                    <a:nvSpPr>
                      <a:cNvPr id="18" name="Ellipse 17"/>
                      <a:cNvSpPr/>
                    </a:nvSpPr>
                    <a:spPr>
                      <a:xfrm>
                        <a:off x="6287306" y="2214554"/>
                        <a:ext cx="285752" cy="285752"/>
                      </a:xfrm>
                      <a:prstGeom prst="ellipse">
                        <a:avLst/>
                      </a:prstGeom>
                      <a:ln/>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a:p>
                      </a:txBody>
                      <a:useSpRect/>
                    </a:txSp>
                    <a:style>
                      <a:lnRef idx="2">
                        <a:schemeClr val="dk1"/>
                      </a:lnRef>
                      <a:fillRef idx="1">
                        <a:schemeClr val="lt1"/>
                      </a:fillRef>
                      <a:effectRef idx="0">
                        <a:schemeClr val="dk1"/>
                      </a:effectRef>
                      <a:fontRef idx="minor">
                        <a:schemeClr val="dk1"/>
                      </a:fontRef>
                    </a:style>
                  </a:sp>
                  <a:sp>
                    <a:nvSpPr>
                      <a:cNvPr id="24" name="Rechteck 23"/>
                      <a:cNvSpPr/>
                    </a:nvSpPr>
                    <a:spPr>
                      <a:xfrm>
                        <a:off x="1142976" y="1571612"/>
                        <a:ext cx="1785950" cy="642942"/>
                      </a:xfrm>
                      <a:prstGeom prst="rect">
                        <a:avLst/>
                      </a:prstGeom>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t>Web Application Sources</a:t>
                          </a:r>
                          <a:endParaRPr lang="en-US" dirty="0"/>
                        </a:p>
                      </a:txBody>
                      <a:useSpRect/>
                    </a:txSp>
                    <a:style>
                      <a:lnRef idx="1">
                        <a:schemeClr val="dk1"/>
                      </a:lnRef>
                      <a:fillRef idx="2">
                        <a:schemeClr val="dk1"/>
                      </a:fillRef>
                      <a:effectRef idx="1">
                        <a:schemeClr val="dk1"/>
                      </a:effectRef>
                      <a:fontRef idx="minor">
                        <a:schemeClr val="dk1"/>
                      </a:fontRef>
                    </a:style>
                  </a:sp>
                  <a:sp>
                    <a:nvSpPr>
                      <a:cNvPr id="30" name="Rechteck 29"/>
                      <a:cNvSpPr/>
                    </a:nvSpPr>
                    <a:spPr>
                      <a:xfrm>
                        <a:off x="1142976" y="3214686"/>
                        <a:ext cx="1785950" cy="642942"/>
                      </a:xfrm>
                      <a:prstGeom prst="rect">
                        <a:avLst/>
                      </a:prstGeom>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t>WXS File</a:t>
                          </a:r>
                          <a:endParaRPr lang="en-US" dirty="0"/>
                        </a:p>
                      </a:txBody>
                      <a:useSpRect/>
                    </a:txSp>
                    <a:style>
                      <a:lnRef idx="1">
                        <a:schemeClr val="dk1"/>
                      </a:lnRef>
                      <a:fillRef idx="2">
                        <a:schemeClr val="dk1"/>
                      </a:fillRef>
                      <a:effectRef idx="1">
                        <a:schemeClr val="dk1"/>
                      </a:effectRef>
                      <a:fontRef idx="minor">
                        <a:schemeClr val="dk1"/>
                      </a:fontRef>
                    </a:style>
                  </a:sp>
                  <a:sp>
                    <a:nvSpPr>
                      <a:cNvPr id="31" name="Rechteck 30"/>
                      <a:cNvSpPr/>
                    </a:nvSpPr>
                    <a:spPr>
                      <a:xfrm>
                        <a:off x="1142976" y="4786322"/>
                        <a:ext cx="1785950" cy="642942"/>
                      </a:xfrm>
                      <a:prstGeom prst="rect">
                        <a:avLst/>
                      </a:prstGeom>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t>MSI Package</a:t>
                          </a:r>
                          <a:endParaRPr lang="en-US" dirty="0"/>
                        </a:p>
                      </a:txBody>
                      <a:useSpRect/>
                    </a:txSp>
                    <a:style>
                      <a:lnRef idx="1">
                        <a:schemeClr val="dk1"/>
                      </a:lnRef>
                      <a:fillRef idx="2">
                        <a:schemeClr val="dk1"/>
                      </a:fillRef>
                      <a:effectRef idx="1">
                        <a:schemeClr val="dk1"/>
                      </a:effectRef>
                      <a:fontRef idx="minor">
                        <a:schemeClr val="dk1"/>
                      </a:fontRef>
                    </a:style>
                  </a:sp>
                  <a:cxnSp>
                    <a:nvCxnSpPr>
                      <a:cNvPr id="33" name="Gerade Verbindung mit Pfeil 32"/>
                      <a:cNvCxnSpPr>
                        <a:stCxn id="24" idx="2"/>
                        <a:endCxn id="30" idx="0"/>
                      </a:cNvCxnSpPr>
                    </a:nvCxnSpPr>
                    <a:spPr>
                      <a:xfrm rot="5400000">
                        <a:off x="1535885" y="2714620"/>
                        <a:ext cx="1000132"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35" name="Gerade Verbindung mit Pfeil 34"/>
                      <a:cNvCxnSpPr>
                        <a:stCxn id="30" idx="2"/>
                        <a:endCxn id="31" idx="0"/>
                      </a:cNvCxnSpPr>
                    </a:nvCxnSpPr>
                    <a:spPr>
                      <a:xfrm rot="5400000">
                        <a:off x="1571604" y="4321975"/>
                        <a:ext cx="928694"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36" name="Textfeld 35"/>
                      <a:cNvSpPr txBox="1"/>
                    </a:nvSpPr>
                    <a:spPr>
                      <a:xfrm>
                        <a:off x="2000232" y="2357430"/>
                        <a:ext cx="1548950" cy="584775"/>
                      </a:xfrm>
                      <a:prstGeom prst="rect">
                        <a:avLst/>
                      </a:prstGeom>
                      <a:noFill/>
                    </a:spPr>
                    <a:txSp>
                      <a:txBody>
                        <a:bodyPr wrap="none" rtlCol="0">
                          <a:spAutoFit/>
                        </a:bodyPr>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i="1" dirty="0" smtClean="0"/>
                            <a:t>Web Application</a:t>
                          </a:r>
                        </a:p>
                        <a:p>
                          <a:r>
                            <a:rPr lang="en-US" sz="1600" i="1" dirty="0" smtClean="0"/>
                            <a:t>Template</a:t>
                          </a:r>
                          <a:r>
                            <a:rPr lang="en-US" sz="1600" i="1" dirty="0"/>
                            <a:t> </a:t>
                          </a:r>
                          <a:r>
                            <a:rPr lang="en-US" sz="1600" i="1" dirty="0" smtClean="0"/>
                            <a:t>(WAI)</a:t>
                          </a:r>
                          <a:endParaRPr lang="en-US" sz="1600" i="1" dirty="0"/>
                        </a:p>
                      </a:txBody>
                      <a:useSpRect/>
                    </a:txSp>
                  </a:sp>
                  <a:sp>
                    <a:nvSpPr>
                      <a:cNvPr id="37" name="Textfeld 36"/>
                      <a:cNvSpPr txBox="1"/>
                    </a:nvSpPr>
                    <a:spPr>
                      <a:xfrm>
                        <a:off x="2000232" y="4071942"/>
                        <a:ext cx="1785918" cy="584775"/>
                      </a:xfrm>
                      <a:prstGeom prst="rect">
                        <a:avLst/>
                      </a:prstGeom>
                      <a:noFill/>
                    </a:spPr>
                    <a:txSp>
                      <a:txBody>
                        <a:bodyPr wrap="square" rtlCol="0">
                          <a:spAutoFit/>
                        </a:bodyPr>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i="1" dirty="0" smtClean="0"/>
                            <a:t>Windows Installer</a:t>
                          </a:r>
                        </a:p>
                        <a:p>
                          <a:r>
                            <a:rPr lang="en-US" sz="1600" i="1" dirty="0" smtClean="0"/>
                            <a:t>XML (</a:t>
                          </a:r>
                          <a:r>
                            <a:rPr lang="en-US" sz="1600" i="1" dirty="0" err="1" smtClean="0"/>
                            <a:t>Wix</a:t>
                          </a:r>
                          <a:r>
                            <a:rPr lang="en-US" sz="1600" i="1" dirty="0" smtClean="0"/>
                            <a:t>)</a:t>
                          </a:r>
                          <a:endParaRPr lang="en-US" sz="1600" i="1" dirty="0"/>
                        </a:p>
                      </a:txBody>
                      <a:useSpRect/>
                    </a:txSp>
                  </a:sp>
                  <a:cxnSp>
                    <a:nvCxnSpPr>
                      <a:cNvPr id="39" name="Gerade Verbindung mit Pfeil 38"/>
                      <a:cNvCxnSpPr/>
                    </a:nvCxnSpPr>
                    <a:spPr>
                      <a:xfrm rot="10800000">
                        <a:off x="3071802" y="2143116"/>
                        <a:ext cx="3071836" cy="428630"/>
                      </a:xfrm>
                      <a:prstGeom prst="straightConnector1">
                        <a:avLst/>
                      </a:prstGeom>
                      <a:ln>
                        <a:prstDash val="dash"/>
                        <a:tailEnd type="arrow"/>
                      </a:ln>
                    </a:spPr>
                    <a:style>
                      <a:lnRef idx="2">
                        <a:schemeClr val="dk1"/>
                      </a:lnRef>
                      <a:fillRef idx="0">
                        <a:schemeClr val="dk1"/>
                      </a:fillRef>
                      <a:effectRef idx="1">
                        <a:schemeClr val="dk1"/>
                      </a:effectRef>
                      <a:fontRef idx="minor">
                        <a:schemeClr val="tx1"/>
                      </a:fontRef>
                    </a:style>
                  </a:cxnSp>
                  <a:cxnSp>
                    <a:nvCxnSpPr>
                      <a:cNvPr id="57" name="Gerade Verbindung mit Pfeil 56"/>
                      <a:cNvCxnSpPr/>
                    </a:nvCxnSpPr>
                    <a:spPr>
                      <a:xfrm rot="10800000" flipV="1">
                        <a:off x="3071802" y="3143248"/>
                        <a:ext cx="3071834" cy="357190"/>
                      </a:xfrm>
                      <a:prstGeom prst="straightConnector1">
                        <a:avLst/>
                      </a:prstGeom>
                      <a:ln>
                        <a:prstDash val="dash"/>
                        <a:tailEnd type="arrow"/>
                      </a:ln>
                    </a:spPr>
                    <a:style>
                      <a:lnRef idx="2">
                        <a:schemeClr val="dk1"/>
                      </a:lnRef>
                      <a:fillRef idx="0">
                        <a:schemeClr val="dk1"/>
                      </a:fillRef>
                      <a:effectRef idx="1">
                        <a:schemeClr val="dk1"/>
                      </a:effectRef>
                      <a:fontRef idx="minor">
                        <a:schemeClr val="tx1"/>
                      </a:fontRef>
                    </a:style>
                  </a:cxnSp>
                  <a:sp>
                    <a:nvSpPr>
                      <a:cNvPr id="75" name="Textfeld 74"/>
                      <a:cNvSpPr txBox="1"/>
                    </a:nvSpPr>
                    <a:spPr>
                      <a:xfrm>
                        <a:off x="4500562" y="3429000"/>
                        <a:ext cx="2071701" cy="584775"/>
                      </a:xfrm>
                      <a:prstGeom prst="rect">
                        <a:avLst/>
                      </a:prstGeom>
                      <a:noFill/>
                    </a:spPr>
                    <a:txSp>
                      <a:txBody>
                        <a:bodyPr wrap="square" rtlCol="0">
                          <a:spAutoFit/>
                        </a:bodyPr>
                        <a:lstStyle>
                          <a:defPPr>
                            <a:defRPr lang="de-DE"/>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smtClean="0"/>
                            <a:t>Customize Template with </a:t>
                          </a:r>
                          <a:r>
                            <a:rPr lang="en-US" sz="1600" i="1" dirty="0" err="1" smtClean="0"/>
                            <a:t>Wix</a:t>
                          </a:r>
                          <a:r>
                            <a:rPr lang="en-US" sz="1600" i="1" dirty="0" smtClean="0"/>
                            <a:t> Edit</a:t>
                          </a:r>
                        </a:p>
                      </a:txBody>
                      <a:useSpRect/>
                    </a:txSp>
                  </a:sp>
                  <a:sp>
                    <a:nvSpPr>
                      <a:cNvPr id="78" name="Wolke 77"/>
                      <a:cNvSpPr/>
                    </a:nvSpPr>
                    <a:spPr>
                      <a:xfrm>
                        <a:off x="2786050" y="1643050"/>
                        <a:ext cx="1214446" cy="642942"/>
                      </a:xfrm>
                      <a:prstGeom prst="cloud">
                        <a:avLst/>
                      </a:prstGeom>
                      <a:gradFill>
                        <a:gsLst>
                          <a:gs pos="100000">
                            <a:srgbClr val="FF5050">
                              <a:alpha val="42000"/>
                            </a:srgbClr>
                          </a:gs>
                          <a:gs pos="100000">
                            <a:schemeClr val="accent2">
                              <a:tint val="15000"/>
                              <a:satMod val="350000"/>
                            </a:schemeClr>
                          </a:gs>
                        </a:gsLst>
                      </a:gradFill>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solidFill>
                                <a:schemeClr val="bg1"/>
                              </a:solidFill>
                            </a:rPr>
                            <a:t>Step 1</a:t>
                          </a:r>
                          <a:endParaRPr lang="en-US" dirty="0">
                            <a:solidFill>
                              <a:schemeClr val="bg1"/>
                            </a:solidFill>
                          </a:endParaRPr>
                        </a:p>
                      </a:txBody>
                      <a:useSpRect/>
                    </a:txSp>
                    <a:style>
                      <a:lnRef idx="1">
                        <a:schemeClr val="accent2"/>
                      </a:lnRef>
                      <a:fillRef idx="2">
                        <a:schemeClr val="accent2"/>
                      </a:fillRef>
                      <a:effectRef idx="1">
                        <a:schemeClr val="accent2"/>
                      </a:effectRef>
                      <a:fontRef idx="minor">
                        <a:schemeClr val="dk1"/>
                      </a:fontRef>
                    </a:style>
                  </a:sp>
                  <a:sp>
                    <a:nvSpPr>
                      <a:cNvPr id="79" name="Wolke 78"/>
                      <a:cNvSpPr/>
                    </a:nvSpPr>
                    <a:spPr>
                      <a:xfrm>
                        <a:off x="3357554" y="3286124"/>
                        <a:ext cx="1214446" cy="642942"/>
                      </a:xfrm>
                      <a:prstGeom prst="cloud">
                        <a:avLst/>
                      </a:prstGeom>
                      <a:gradFill>
                        <a:gsLst>
                          <a:gs pos="100000">
                            <a:srgbClr val="FF5050">
                              <a:alpha val="42000"/>
                            </a:srgbClr>
                          </a:gs>
                          <a:gs pos="100000">
                            <a:schemeClr val="accent2">
                              <a:tint val="15000"/>
                              <a:satMod val="350000"/>
                            </a:schemeClr>
                          </a:gs>
                        </a:gsLst>
                      </a:gradFill>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solidFill>
                                <a:schemeClr val="bg1"/>
                              </a:solidFill>
                            </a:rPr>
                            <a:t>Step 2</a:t>
                          </a:r>
                          <a:endParaRPr lang="en-US" dirty="0">
                            <a:solidFill>
                              <a:schemeClr val="bg1"/>
                            </a:solidFill>
                          </a:endParaRPr>
                        </a:p>
                      </a:txBody>
                      <a:useSpRect/>
                    </a:txSp>
                    <a:style>
                      <a:lnRef idx="1">
                        <a:schemeClr val="accent2"/>
                      </a:lnRef>
                      <a:fillRef idx="2">
                        <a:schemeClr val="accent2"/>
                      </a:fillRef>
                      <a:effectRef idx="1">
                        <a:schemeClr val="accent2"/>
                      </a:effectRef>
                      <a:fontRef idx="minor">
                        <a:schemeClr val="dk1"/>
                      </a:fontRef>
                    </a:style>
                  </a:sp>
                  <a:sp>
                    <a:nvSpPr>
                      <a:cNvPr id="80" name="Wolke 79"/>
                      <a:cNvSpPr/>
                    </a:nvSpPr>
                    <a:spPr>
                      <a:xfrm>
                        <a:off x="2571736" y="4572008"/>
                        <a:ext cx="1214446" cy="642942"/>
                      </a:xfrm>
                      <a:prstGeom prst="cloud">
                        <a:avLst/>
                      </a:prstGeom>
                      <a:gradFill>
                        <a:gsLst>
                          <a:gs pos="100000">
                            <a:srgbClr val="FF5050">
                              <a:alpha val="42000"/>
                            </a:srgbClr>
                          </a:gs>
                          <a:gs pos="100000">
                            <a:schemeClr val="accent2">
                              <a:tint val="15000"/>
                              <a:satMod val="350000"/>
                            </a:schemeClr>
                          </a:gs>
                        </a:gsLst>
                      </a:gradFill>
                    </a:spPr>
                    <a:txSp>
                      <a:txBody>
                        <a:bodyPr rtlCol="0" anchor="ctr"/>
                        <a:lstStyle>
                          <a:defPPr>
                            <a:defRPr lang="de-DE"/>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dirty="0" smtClean="0">
                              <a:solidFill>
                                <a:schemeClr val="bg1"/>
                              </a:solidFill>
                            </a:rPr>
                            <a:t>Step 3</a:t>
                          </a:r>
                          <a:endParaRPr lang="en-US" dirty="0">
                            <a:solidFill>
                              <a:schemeClr val="bg1"/>
                            </a:solidFill>
                          </a:endParaRPr>
                        </a:p>
                      </a:txBody>
                      <a:useSpRect/>
                    </a:txSp>
                    <a:style>
                      <a:lnRef idx="1">
                        <a:schemeClr val="accent2"/>
                      </a:lnRef>
                      <a:fillRef idx="2">
                        <a:schemeClr val="accent2"/>
                      </a:fillRef>
                      <a:effectRef idx="1">
                        <a:schemeClr val="accent2"/>
                      </a:effectRef>
                      <a:fontRef idx="minor">
                        <a:schemeClr val="dk1"/>
                      </a:fontRef>
                    </a:style>
                  </a:sp>
                </lc:lockedCanvas>
              </a:graphicData>
            </a:graphic>
          </wp:inline>
        </w:drawing>
      </w:r>
    </w:p>
    <w:p w:rsidR="0080087D" w:rsidRPr="0080087D" w:rsidRDefault="0080087D" w:rsidP="0080087D">
      <w:pPr>
        <w:spacing w:after="0" w:line="240" w:lineRule="auto"/>
        <w:rPr>
          <w:b/>
          <w:i w:val="0"/>
        </w:rPr>
      </w:pPr>
    </w:p>
    <w:p w:rsidR="0080087D" w:rsidRDefault="0080087D">
      <w:pPr>
        <w:spacing w:after="0" w:line="240" w:lineRule="auto"/>
        <w:rPr>
          <w:rFonts w:ascii="Cambria" w:hAnsi="Cambria"/>
          <w:b/>
          <w:bCs/>
          <w:color w:val="622423"/>
          <w:sz w:val="22"/>
          <w:szCs w:val="22"/>
        </w:rPr>
      </w:pPr>
      <w:bookmarkStart w:id="7" w:name="_Toc177542871"/>
      <w:r>
        <w:br w:type="page"/>
      </w:r>
    </w:p>
    <w:p w:rsidR="00CD32B1" w:rsidRPr="00CD32B1" w:rsidRDefault="00175993" w:rsidP="0008207D">
      <w:pPr>
        <w:pStyle w:val="berschrift1"/>
      </w:pPr>
      <w:bookmarkStart w:id="8" w:name="_Toc212961423"/>
      <w:r>
        <w:lastRenderedPageBreak/>
        <w:t>Step</w:t>
      </w:r>
      <w:r w:rsidR="002417F6">
        <w:t xml:space="preserve"> </w:t>
      </w:r>
      <w:r>
        <w:t>0</w:t>
      </w:r>
      <w:r w:rsidR="0080087D">
        <w:t xml:space="preserve">: </w:t>
      </w:r>
      <w:r w:rsidR="0080087D" w:rsidRPr="0080087D">
        <w:t>Set up the working environment</w:t>
      </w:r>
      <w:r w:rsidR="0080087D">
        <w:t xml:space="preserve"> (</w:t>
      </w:r>
      <w:r w:rsidR="0040322E" w:rsidRPr="0040322E">
        <w:t xml:space="preserve">Getting </w:t>
      </w:r>
      <w:r w:rsidR="009B5F9E">
        <w:t>S</w:t>
      </w:r>
      <w:r w:rsidR="0040322E" w:rsidRPr="0040322E">
        <w:t>tarted</w:t>
      </w:r>
      <w:bookmarkEnd w:id="7"/>
      <w:r w:rsidR="0080087D">
        <w:t>)</w:t>
      </w:r>
      <w:bookmarkEnd w:id="8"/>
    </w:p>
    <w:p w:rsidR="00CD32B1" w:rsidRDefault="00CD32B1" w:rsidP="00E90783">
      <w:pPr>
        <w:pStyle w:val="KeinLeerraum"/>
      </w:pPr>
      <w:r>
        <w:t>Before we can start you</w:t>
      </w:r>
      <w:r w:rsidR="00FF402A">
        <w:t>’ll</w:t>
      </w:r>
      <w:r>
        <w:t xml:space="preserve"> need the following </w:t>
      </w:r>
      <w:r w:rsidR="003B6272">
        <w:t>utilities:</w:t>
      </w:r>
    </w:p>
    <w:p w:rsidR="00E90783" w:rsidRDefault="00E90783" w:rsidP="00E90783">
      <w:pPr>
        <w:pStyle w:val="KeinLeerraum"/>
      </w:pPr>
    </w:p>
    <w:p w:rsidR="00E90783" w:rsidRDefault="00CD32B1" w:rsidP="00E90783">
      <w:pPr>
        <w:pStyle w:val="steps"/>
      </w:pPr>
      <w:r w:rsidRPr="00D31A62">
        <w:t>WixEdit</w:t>
      </w:r>
      <w:r w:rsidR="00E90783">
        <w:br/>
      </w:r>
      <w:r w:rsidR="00D31A62">
        <w:t>Version used: 0.6.1762</w:t>
      </w:r>
      <w:r w:rsidR="00D31A62">
        <w:br/>
      </w:r>
      <w:r w:rsidR="00D47A5F" w:rsidRPr="00D31A62">
        <w:t>Filename: wixedit-0.6.1762.msi</w:t>
      </w:r>
      <w:r w:rsidR="00E90783">
        <w:br/>
      </w:r>
      <w:r w:rsidR="003B6272" w:rsidRPr="00D31A62">
        <w:t>Note:Take the MSI p</w:t>
      </w:r>
      <w:r w:rsidR="00684271" w:rsidRPr="00D31A62">
        <w:t>ackage</w:t>
      </w:r>
      <w:r w:rsidR="00D31A62">
        <w:br/>
      </w:r>
      <w:r w:rsidR="00684271" w:rsidRPr="00D31A62">
        <w:t xml:space="preserve">Url: </w:t>
      </w:r>
      <w:hyperlink r:id="rId9" w:history="1">
        <w:r w:rsidR="00E90783" w:rsidRPr="00940A81">
          <w:rPr>
            <w:rStyle w:val="Hyperlink"/>
          </w:rPr>
          <w:t>http://wixedit.sourceforge.net/</w:t>
        </w:r>
      </w:hyperlink>
    </w:p>
    <w:p w:rsidR="00D31A62" w:rsidRDefault="00684271" w:rsidP="00E90783">
      <w:pPr>
        <w:pStyle w:val="steps"/>
      </w:pPr>
      <w:r>
        <w:t>Windows Installer XML (Wix)</w:t>
      </w:r>
      <w:r>
        <w:br/>
        <w:t xml:space="preserve">Version used:  </w:t>
      </w:r>
      <w:r w:rsidR="00ED5C35" w:rsidRPr="001B7FD5">
        <w:t>3.0.2925.0</w:t>
      </w:r>
      <w:r w:rsidR="00E90783">
        <w:br/>
      </w:r>
      <w:r w:rsidR="001B7FD5">
        <w:t xml:space="preserve">Filename: </w:t>
      </w:r>
      <w:r w:rsidR="001B7FD5" w:rsidRPr="001B7FD5">
        <w:t>wix-3.0.2925.0-binaries.zip</w:t>
      </w:r>
      <w:r>
        <w:br/>
        <w:t>Note: Take the binary zip</w:t>
      </w:r>
      <w:r>
        <w:br/>
        <w:t xml:space="preserve">Url: </w:t>
      </w:r>
      <w:r w:rsidR="00610AF1">
        <w:t xml:space="preserve"> </w:t>
      </w:r>
      <w:hyperlink r:id="rId10" w:history="1">
        <w:r w:rsidR="00D31A62" w:rsidRPr="00940A81">
          <w:rPr>
            <w:rStyle w:val="Hyperlink"/>
          </w:rPr>
          <w:t>http://sourceforge.net/project/showfiles.php?group_id=105970&amp;package_id=168888</w:t>
        </w:r>
      </w:hyperlink>
    </w:p>
    <w:p w:rsidR="00175993" w:rsidRDefault="00610AF1" w:rsidP="00177900">
      <w:pPr>
        <w:pStyle w:val="steps"/>
      </w:pPr>
      <w:r>
        <w:t>Web Application Template</w:t>
      </w:r>
      <w:r w:rsidR="00E90783">
        <w:t xml:space="preserve"> – What you have just downloaded</w:t>
      </w:r>
      <w:r w:rsidR="00E90783">
        <w:br/>
        <w:t xml:space="preserve">Version used: </w:t>
      </w:r>
      <w:r w:rsidR="00175993">
        <w:t>2.0.6</w:t>
      </w:r>
      <w:r w:rsidR="00177900">
        <w:br/>
      </w:r>
      <w:r w:rsidR="00E90783">
        <w:t xml:space="preserve">Filename: </w:t>
      </w:r>
      <w:r w:rsidR="00992D0A">
        <w:t xml:space="preserve"> WAI-Installer.msi</w:t>
      </w:r>
      <w:r w:rsidR="00177900">
        <w:br/>
      </w:r>
      <w:r w:rsidR="00E90783">
        <w:t>Note: Contains “Web Application Template” folder – which is our working directory</w:t>
      </w:r>
      <w:r w:rsidR="008218FA">
        <w:br/>
        <w:t xml:space="preserve">URL: </w:t>
      </w:r>
      <w:hyperlink r:id="rId11" w:history="1">
        <w:r w:rsidR="008218FA" w:rsidRPr="005019CB">
          <w:rPr>
            <w:rStyle w:val="Hyperlink"/>
          </w:rPr>
          <w:t>http://www.codeplex.com/wai</w:t>
        </w:r>
      </w:hyperlink>
    </w:p>
    <w:p w:rsidR="008218FA" w:rsidRDefault="008218FA" w:rsidP="008218FA">
      <w:pPr>
        <w:pStyle w:val="steps"/>
        <w:numPr>
          <w:ilvl w:val="0"/>
          <w:numId w:val="0"/>
        </w:numPr>
        <w:ind w:left="720" w:hanging="360"/>
      </w:pPr>
    </w:p>
    <w:p w:rsidR="00610AF1" w:rsidRDefault="00610AF1" w:rsidP="00E90783">
      <w:pPr>
        <w:pStyle w:val="steps"/>
        <w:numPr>
          <w:ilvl w:val="0"/>
          <w:numId w:val="0"/>
        </w:numPr>
      </w:pPr>
      <w:r>
        <w:br/>
        <w:t xml:space="preserve">Putting it all </w:t>
      </w:r>
      <w:r w:rsidR="00E90783">
        <w:t>together - steps</w:t>
      </w:r>
      <w:r>
        <w:t>:</w:t>
      </w:r>
    </w:p>
    <w:p w:rsidR="00441982" w:rsidRDefault="00610AF1" w:rsidP="00E90783">
      <w:pPr>
        <w:pStyle w:val="steps"/>
        <w:numPr>
          <w:ilvl w:val="0"/>
          <w:numId w:val="15"/>
        </w:numPr>
      </w:pPr>
      <w:r w:rsidRPr="00610AF1">
        <w:t xml:space="preserve">Install WixEdit with </w:t>
      </w:r>
      <w:r>
        <w:t>the provided installer package</w:t>
      </w:r>
      <w:r w:rsidR="00ED5C35">
        <w:t xml:space="preserve"> (e.g. “</w:t>
      </w:r>
      <w:r w:rsidR="00ED5C35" w:rsidRPr="00D47A5F">
        <w:t>wixedit-0.6.1762.msi</w:t>
      </w:r>
      <w:r w:rsidR="00ED5C35">
        <w:t>”)</w:t>
      </w:r>
    </w:p>
    <w:p w:rsidR="00441982" w:rsidRPr="0062134C" w:rsidRDefault="00610AF1" w:rsidP="00441982">
      <w:pPr>
        <w:pStyle w:val="steps"/>
        <w:rPr>
          <w:rStyle w:val="commandChar"/>
        </w:rPr>
      </w:pPr>
      <w:r>
        <w:t xml:space="preserve">Extract </w:t>
      </w:r>
      <w:r w:rsidR="00ED5C35">
        <w:t>“</w:t>
      </w:r>
      <w:r w:rsidR="00ED5C35" w:rsidRPr="001B7FD5">
        <w:t>wix-3.0.2925.0-binaries.zip</w:t>
      </w:r>
      <w:r w:rsidR="00ED5C35">
        <w:t>”</w:t>
      </w:r>
      <w:r>
        <w:t xml:space="preserve"> into the WixEdit Folder</w:t>
      </w:r>
      <w:r w:rsidR="00ED5C35">
        <w:t xml:space="preserve"> like e.g.:</w:t>
      </w:r>
      <w:r>
        <w:br/>
      </w:r>
      <w:r w:rsidR="001B7FD5" w:rsidRPr="0062134C">
        <w:rPr>
          <w:rStyle w:val="commandChar"/>
        </w:rPr>
        <w:t>C:\Program Files\WixEdit\wix-3.0.2925.0</w:t>
      </w:r>
    </w:p>
    <w:p w:rsidR="00441982" w:rsidRPr="0062134C" w:rsidRDefault="00610AF1" w:rsidP="00441982">
      <w:pPr>
        <w:pStyle w:val="steps"/>
        <w:rPr>
          <w:rStyle w:val="commandChar"/>
        </w:rPr>
      </w:pPr>
      <w:r>
        <w:t xml:space="preserve">Start WixEdit </w:t>
      </w:r>
      <w:r w:rsidR="00441982">
        <w:t xml:space="preserve"> (</w:t>
      </w:r>
      <w:r w:rsidRPr="0062134C">
        <w:rPr>
          <w:rStyle w:val="commandChar"/>
        </w:rPr>
        <w:t>Program Files -&gt; WixEdit -&gt; Binaries -&gt; WixEdit.exe</w:t>
      </w:r>
      <w:r w:rsidR="00441982" w:rsidRPr="0062134C">
        <w:rPr>
          <w:rStyle w:val="commandChar"/>
        </w:rPr>
        <w:t>)</w:t>
      </w:r>
    </w:p>
    <w:p w:rsidR="00610AF1" w:rsidRDefault="00610AF1" w:rsidP="00D31A62">
      <w:pPr>
        <w:pStyle w:val="steps"/>
      </w:pPr>
      <w:r>
        <w:t>Tell WixEdit to use the new binaries because otherwise you’ll encounter an bug with the ones shipped with the installation and the IIS configuration won’t work</w:t>
      </w:r>
      <w:r w:rsidR="00FF3ECC">
        <w:t>:</w:t>
      </w:r>
      <w:r>
        <w:br/>
      </w:r>
      <w:r w:rsidR="00DA70FF">
        <w:rPr>
          <w:rFonts w:ascii="Courier New" w:hAnsi="Courier New" w:cs="Courier New"/>
        </w:rPr>
        <w:br/>
      </w:r>
      <w:r w:rsidRPr="00441982">
        <w:rPr>
          <w:rFonts w:ascii="Courier New" w:hAnsi="Courier New" w:cs="Courier New"/>
        </w:rPr>
        <w:t>Tools -&gt; Options -&gt; WiX Binary Directory -&gt; […]</w:t>
      </w:r>
      <w:r w:rsidRPr="00441982">
        <w:rPr>
          <w:rFonts w:ascii="Courier New" w:hAnsi="Courier New" w:cs="Courier New"/>
        </w:rPr>
        <w:br/>
      </w:r>
      <w:r w:rsidR="00DA70FF">
        <w:br/>
      </w:r>
      <w:r>
        <w:t>Cho</w:t>
      </w:r>
      <w:r w:rsidR="00FF3ECC">
        <w:t>o</w:t>
      </w:r>
      <w:r>
        <w:t>se the new Folder you’ve extracted</w:t>
      </w:r>
      <w:r w:rsidR="00441982">
        <w:t xml:space="preserve"> the binaries </w:t>
      </w:r>
      <w:r>
        <w:t>into</w:t>
      </w:r>
      <w:r w:rsidR="00441982">
        <w:t>, e.g.:</w:t>
      </w:r>
      <w:r w:rsidR="00441982" w:rsidRPr="00441982">
        <w:t xml:space="preserve"> </w:t>
      </w:r>
      <w:r w:rsidR="00441982">
        <w:br/>
      </w:r>
      <w:r w:rsidR="00DA70FF">
        <w:rPr>
          <w:rStyle w:val="commandChar"/>
        </w:rPr>
        <w:br/>
      </w:r>
      <w:r w:rsidR="00441982" w:rsidRPr="0062134C">
        <w:rPr>
          <w:rStyle w:val="commandChar"/>
        </w:rPr>
        <w:t>C:\Program Files\WixEdit\wix-3.0.2925.0</w:t>
      </w:r>
      <w:r w:rsidR="00D31A62">
        <w:rPr>
          <w:rStyle w:val="commandChar"/>
        </w:rPr>
        <w:tab/>
      </w:r>
      <w:r w:rsidR="00D31A62">
        <w:rPr>
          <w:rStyle w:val="commandChar"/>
        </w:rPr>
        <w:br/>
      </w:r>
      <w:r w:rsidR="00D31A62">
        <w:rPr>
          <w:rStyle w:val="commandChar"/>
          <w:rFonts w:ascii="Calibri" w:hAnsi="Calibri"/>
        </w:rPr>
        <w:t>See the screenshot of Wix Edit:</w:t>
      </w:r>
    </w:p>
    <w:p w:rsidR="00ED5C35" w:rsidRDefault="00ED5C35" w:rsidP="00D31A62">
      <w:pPr>
        <w:pStyle w:val="picture"/>
      </w:pPr>
      <w:r>
        <w:rPr>
          <w:noProof/>
          <w:lang w:val="de-DE" w:eastAsia="de-DE" w:bidi="ar-SA"/>
        </w:rPr>
        <w:lastRenderedPageBreak/>
        <w:drawing>
          <wp:anchor distT="0" distB="0" distL="114300" distR="114300" simplePos="0" relativeHeight="251658240" behindDoc="0" locked="0" layoutInCell="1" allowOverlap="1">
            <wp:simplePos x="0" y="0"/>
            <wp:positionH relativeFrom="column">
              <wp:align>center</wp:align>
            </wp:positionH>
            <wp:positionV relativeFrom="paragraph">
              <wp:posOffset>-4445</wp:posOffset>
            </wp:positionV>
            <wp:extent cx="5762625" cy="4343400"/>
            <wp:effectExtent l="19050" t="0" r="9525"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5762625" cy="4343400"/>
                    </a:xfrm>
                    <a:prstGeom prst="rect">
                      <a:avLst/>
                    </a:prstGeom>
                    <a:noFill/>
                    <a:ln w="9525">
                      <a:noFill/>
                      <a:miter lim="800000"/>
                      <a:headEnd/>
                      <a:tailEnd/>
                    </a:ln>
                  </pic:spPr>
                </pic:pic>
              </a:graphicData>
            </a:graphic>
          </wp:anchor>
        </w:drawing>
      </w:r>
      <w:r w:rsidR="00D31A62">
        <w:t xml:space="preserve">The modified settings in Wix Edit pointing to the </w:t>
      </w:r>
      <w:r w:rsidR="00D31A62" w:rsidRPr="0062134C">
        <w:rPr>
          <w:rStyle w:val="commandChar"/>
        </w:rPr>
        <w:t>wix-3.0.2925.0</w:t>
      </w:r>
      <w:r w:rsidR="00D31A62">
        <w:rPr>
          <w:rStyle w:val="commandChar"/>
        </w:rPr>
        <w:t xml:space="preserve"> </w:t>
      </w:r>
      <w:r w:rsidR="00D31A62" w:rsidRPr="00D31A62">
        <w:t>folder</w:t>
      </w:r>
    </w:p>
    <w:p w:rsidR="00D31A62" w:rsidRDefault="00610AF1" w:rsidP="00D31A62">
      <w:pPr>
        <w:pStyle w:val="KeinLeerraum"/>
      </w:pPr>
      <w:r>
        <w:t>Optional: Change the ‘</w:t>
      </w:r>
      <w:r w:rsidRPr="00D31A62">
        <w:rPr>
          <w:rFonts w:ascii="Courier New" w:hAnsi="Courier New" w:cs="Courier New"/>
        </w:rPr>
        <w:t>External Xml Editor’</w:t>
      </w:r>
      <w:r>
        <w:t xml:space="preserve"> to an editor of your choi</w:t>
      </w:r>
      <w:r w:rsidR="001B7FD5">
        <w:t>c</w:t>
      </w:r>
      <w:r>
        <w:t xml:space="preserve">e which can provide xml highlighting </w:t>
      </w:r>
      <w:r w:rsidR="00DA70FF">
        <w:t xml:space="preserve">- </w:t>
      </w:r>
      <w:r>
        <w:t>for example</w:t>
      </w:r>
      <w:r w:rsidR="001B7FD5">
        <w:t xml:space="preserve"> </w:t>
      </w:r>
      <w:r w:rsidR="00DA70FF">
        <w:t>notepad++</w:t>
      </w:r>
      <w:r w:rsidR="001B7FD5">
        <w:t xml:space="preserve"> </w:t>
      </w:r>
      <w:r w:rsidR="00DA70FF">
        <w:t>(See</w:t>
      </w:r>
      <w:r w:rsidR="00D31A62">
        <w:t>:</w:t>
      </w:r>
      <w:r w:rsidR="001B7FD5">
        <w:t xml:space="preserve"> </w:t>
      </w:r>
      <w:hyperlink r:id="rId13" w:history="1">
        <w:r w:rsidR="001B7FD5">
          <w:rPr>
            <w:rStyle w:val="Hyperlink"/>
          </w:rPr>
          <w:t>http://notepad-plus.sourceforge.net/uk/site.htm</w:t>
        </w:r>
      </w:hyperlink>
      <w:r w:rsidR="001B7FD5">
        <w:t xml:space="preserve"> )</w:t>
      </w:r>
      <w:r w:rsidR="003B6272">
        <w:br/>
      </w:r>
    </w:p>
    <w:p w:rsidR="00CD32B1" w:rsidRPr="003B6272" w:rsidRDefault="00992D0A" w:rsidP="00D31A62">
      <w:pPr>
        <w:pStyle w:val="steps"/>
      </w:pPr>
      <w:r>
        <w:t>Run the WAI-Installer.msi – this installer e</w:t>
      </w:r>
      <w:r w:rsidR="003B6272">
        <w:t>xtract</w:t>
      </w:r>
      <w:r>
        <w:t>s</w:t>
      </w:r>
      <w:r w:rsidR="003B6272">
        <w:t xml:space="preserve"> the web application template</w:t>
      </w:r>
      <w:r>
        <w:t xml:space="preserve"> folder. Navigate to this folder as this is our working directory. After this you have successfully setup the working environment.</w:t>
      </w:r>
    </w:p>
    <w:p w:rsidR="00FA3730" w:rsidRDefault="00FA3730">
      <w:pPr>
        <w:spacing w:after="0" w:line="240" w:lineRule="auto"/>
        <w:rPr>
          <w:rFonts w:ascii="Cambria" w:hAnsi="Cambria"/>
          <w:b/>
          <w:bCs/>
          <w:color w:val="622423"/>
          <w:sz w:val="22"/>
          <w:szCs w:val="22"/>
        </w:rPr>
      </w:pPr>
      <w:bookmarkStart w:id="9" w:name="_Toc177542872"/>
      <w:r>
        <w:br w:type="page"/>
      </w:r>
    </w:p>
    <w:p w:rsidR="002417F6" w:rsidRDefault="00992D0A" w:rsidP="002417F6">
      <w:pPr>
        <w:pStyle w:val="berschrift1"/>
      </w:pPr>
      <w:bookmarkStart w:id="10" w:name="_Toc212961424"/>
      <w:r>
        <w:lastRenderedPageBreak/>
        <w:t xml:space="preserve">Step 1: </w:t>
      </w:r>
      <w:r w:rsidR="002417F6" w:rsidRPr="002417F6">
        <w:t>Create an application template</w:t>
      </w:r>
      <w:bookmarkEnd w:id="9"/>
      <w:r w:rsidR="00215C2F">
        <w:t xml:space="preserve"> (Preparations)</w:t>
      </w:r>
      <w:bookmarkEnd w:id="10"/>
    </w:p>
    <w:p w:rsidR="003B6272" w:rsidRDefault="00177900" w:rsidP="003B6272">
      <w:r>
        <w:t>Now it’s time to p</w:t>
      </w:r>
      <w:r w:rsidR="002417F6">
        <w:t>repare your web application</w:t>
      </w:r>
      <w:r>
        <w:t xml:space="preserve"> and to create an application template to work with:</w:t>
      </w:r>
    </w:p>
    <w:p w:rsidR="003B6272" w:rsidRDefault="003B6272" w:rsidP="00E90783">
      <w:pPr>
        <w:pStyle w:val="steps"/>
        <w:numPr>
          <w:ilvl w:val="0"/>
          <w:numId w:val="16"/>
        </w:numPr>
      </w:pPr>
      <w:r w:rsidRPr="003B6272">
        <w:t xml:space="preserve">Go to the directory </w:t>
      </w:r>
      <w:r w:rsidR="002417F6">
        <w:t xml:space="preserve">where the source files </w:t>
      </w:r>
      <w:r w:rsidRPr="003B6272">
        <w:t>of the web application</w:t>
      </w:r>
      <w:r w:rsidR="002417F6">
        <w:t xml:space="preserve"> reside that</w:t>
      </w:r>
      <w:r w:rsidRPr="003B6272">
        <w:t xml:space="preserve"> you want to </w:t>
      </w:r>
      <w:r w:rsidR="002417F6">
        <w:t xml:space="preserve">package into a MSI and </w:t>
      </w:r>
      <w:r w:rsidRPr="003B6272">
        <w:t xml:space="preserve">copy all files into the web application template’s </w:t>
      </w:r>
      <w:r w:rsidR="00B454BA">
        <w:t>“</w:t>
      </w:r>
      <w:r w:rsidR="00DA70FF">
        <w:t>Sources</w:t>
      </w:r>
      <w:r w:rsidR="00B454BA">
        <w:t>”</w:t>
      </w:r>
      <w:r w:rsidRPr="003B6272">
        <w:t xml:space="preserve"> folder.</w:t>
      </w:r>
      <w:r w:rsidR="00836736">
        <w:br/>
      </w:r>
    </w:p>
    <w:p w:rsidR="00E90783" w:rsidRDefault="003B6272" w:rsidP="00E90783">
      <w:pPr>
        <w:pStyle w:val="steps"/>
      </w:pPr>
      <w:r>
        <w:t>Execute GenerateConfig.b</w:t>
      </w:r>
      <w:r w:rsidR="00FF402A">
        <w:t>a</w:t>
      </w:r>
      <w:r w:rsidR="00DA70FF">
        <w:t xml:space="preserve">t </w:t>
      </w:r>
      <w:r w:rsidR="00DA70FF">
        <w:br/>
        <w:t>(It</w:t>
      </w:r>
      <w:r>
        <w:t xml:space="preserve"> will just open a command</w:t>
      </w:r>
      <w:r w:rsidR="00FF3ECC">
        <w:t xml:space="preserve"> shell and run</w:t>
      </w:r>
      <w:r>
        <w:t xml:space="preserve"> the GenerateConfigSource.vbs file</w:t>
      </w:r>
      <w:r w:rsidR="00DA70FF">
        <w:t>).</w:t>
      </w:r>
      <w:r w:rsidR="00DA70FF">
        <w:br/>
      </w:r>
    </w:p>
    <w:p w:rsidR="003B6272" w:rsidRDefault="003B6272" w:rsidP="00E90783">
      <w:pPr>
        <w:pStyle w:val="steps"/>
      </w:pPr>
      <w:r>
        <w:t>This VBScript file will now ask you a few questions:</w:t>
      </w:r>
    </w:p>
    <w:p w:rsidR="003B6272" w:rsidRDefault="002417F6" w:rsidP="003B6272">
      <w:pPr>
        <w:pStyle w:val="Listenabsatz"/>
        <w:numPr>
          <w:ilvl w:val="1"/>
          <w:numId w:val="4"/>
        </w:numPr>
      </w:pPr>
      <w:r>
        <w:t xml:space="preserve">What name should the installer </w:t>
      </w:r>
      <w:r w:rsidR="003B6272">
        <w:t>file</w:t>
      </w:r>
      <w:r>
        <w:t xml:space="preserve"> have.</w:t>
      </w:r>
      <w:r w:rsidR="003B6272">
        <w:t xml:space="preserve"> (e.g. MyWebApplication)</w:t>
      </w:r>
      <w:r w:rsidR="00DA70FF">
        <w:br/>
      </w:r>
    </w:p>
    <w:p w:rsidR="003B6272" w:rsidRDefault="003B6272" w:rsidP="003B6272">
      <w:pPr>
        <w:pStyle w:val="Listenabsatz"/>
        <w:numPr>
          <w:ilvl w:val="1"/>
          <w:numId w:val="4"/>
        </w:numPr>
      </w:pPr>
      <w:r>
        <w:t xml:space="preserve">Which folders should be writeable for the </w:t>
      </w:r>
      <w:r w:rsidR="00FF402A">
        <w:t>web server</w:t>
      </w:r>
      <w:r>
        <w:t xml:space="preserve"> or to be </w:t>
      </w:r>
      <w:r w:rsidR="00836736">
        <w:t xml:space="preserve">more precise for the </w:t>
      </w:r>
      <w:r w:rsidR="00B454BA">
        <w:t>“</w:t>
      </w:r>
      <w:r w:rsidR="00836736">
        <w:t>network service</w:t>
      </w:r>
      <w:r w:rsidR="00B454BA">
        <w:t>”</w:t>
      </w:r>
      <w:r w:rsidR="00836736">
        <w:t xml:space="preserve"> user</w:t>
      </w:r>
      <w:r w:rsidR="00B454BA">
        <w:t xml:space="preserve"> </w:t>
      </w:r>
      <w:r w:rsidR="00DA70FF">
        <w:t xml:space="preserve">and the IUSR </w:t>
      </w:r>
      <w:r w:rsidR="00B454BA">
        <w:t>account</w:t>
      </w:r>
      <w:r w:rsidR="00836736">
        <w:t>. You should enter folder names relative to the Sources directory. If y</w:t>
      </w:r>
      <w:r w:rsidR="00FF3ECC">
        <w:t>ou have – for example - the following structure</w:t>
      </w:r>
      <w:r w:rsidR="00FF402A">
        <w:br/>
      </w:r>
    </w:p>
    <w:p w:rsidR="00836736" w:rsidRDefault="00836736" w:rsidP="00836736">
      <w:pPr>
        <w:pStyle w:val="Listenabsatz"/>
        <w:ind w:left="2160"/>
      </w:pPr>
      <w:r>
        <w:t>…\</w:t>
      </w:r>
      <w:r w:rsidR="00B454BA" w:rsidRPr="00B454BA">
        <w:t>Web Application Template</w:t>
      </w:r>
      <w:r>
        <w:t>\Sources\App_Data</w:t>
      </w:r>
    </w:p>
    <w:p w:rsidR="00836736" w:rsidRDefault="00836736" w:rsidP="00836736">
      <w:pPr>
        <w:pStyle w:val="Listenabsatz"/>
        <w:ind w:left="2160"/>
      </w:pPr>
      <w:r>
        <w:t>…\</w:t>
      </w:r>
      <w:r w:rsidR="00B454BA" w:rsidRPr="00B454BA">
        <w:t>Web Application Template</w:t>
      </w:r>
      <w:r>
        <w:t>\Sources\App_Data\posts</w:t>
      </w:r>
    </w:p>
    <w:p w:rsidR="00836736" w:rsidRDefault="00836736" w:rsidP="00836736">
      <w:pPr>
        <w:pStyle w:val="Listenabsatz"/>
        <w:ind w:left="2160"/>
      </w:pPr>
      <w:r>
        <w:t>…\</w:t>
      </w:r>
      <w:r w:rsidR="00B454BA" w:rsidRPr="00B454BA">
        <w:t>Web Application Template</w:t>
      </w:r>
      <w:r>
        <w:t>\App_Data\images</w:t>
      </w:r>
    </w:p>
    <w:p w:rsidR="00836736" w:rsidRDefault="00836736" w:rsidP="00836736">
      <w:pPr>
        <w:ind w:left="1416"/>
      </w:pPr>
      <w:r>
        <w:t xml:space="preserve">you would type in App_Data or App_Data\posts to get these Folder and all files and subfolders beneath writeable for the end users </w:t>
      </w:r>
      <w:r w:rsidR="00FF402A">
        <w:t>web server</w:t>
      </w:r>
      <w:r>
        <w:t>.</w:t>
      </w:r>
    </w:p>
    <w:p w:rsidR="00836736" w:rsidRDefault="00836736" w:rsidP="00836736">
      <w:pPr>
        <w:pStyle w:val="Listenabsatz"/>
        <w:numPr>
          <w:ilvl w:val="0"/>
          <w:numId w:val="4"/>
        </w:numPr>
      </w:pPr>
      <w:r>
        <w:t xml:space="preserve">When the VBScript is </w:t>
      </w:r>
      <w:r w:rsidR="00FF402A">
        <w:t xml:space="preserve">finished </w:t>
      </w:r>
      <w:r>
        <w:t xml:space="preserve">you’ll </w:t>
      </w:r>
      <w:r w:rsidR="00FF402A">
        <w:t xml:space="preserve">find </w:t>
      </w:r>
      <w:r>
        <w:t xml:space="preserve">file a new .WXS File in the folder with the name you provided </w:t>
      </w:r>
      <w:r w:rsidR="00FF3ECC">
        <w:t xml:space="preserve">for the </w:t>
      </w:r>
      <w:r w:rsidR="002417F6">
        <w:t xml:space="preserve">installer </w:t>
      </w:r>
      <w:r w:rsidR="00FF3ECC">
        <w:t>file</w:t>
      </w:r>
    </w:p>
    <w:p w:rsidR="00FF3ECC" w:rsidRDefault="00FF3ECC" w:rsidP="00FF3ECC">
      <w:pPr>
        <w:pStyle w:val="Listenabsatz"/>
      </w:pPr>
    </w:p>
    <w:p w:rsidR="005D030B" w:rsidRDefault="002417F6" w:rsidP="005D030B">
      <w:pPr>
        <w:pStyle w:val="Listenabsatz"/>
        <w:numPr>
          <w:ilvl w:val="0"/>
          <w:numId w:val="4"/>
        </w:numPr>
      </w:pPr>
      <w:r>
        <w:t xml:space="preserve">Open </w:t>
      </w:r>
      <w:r w:rsidR="00836736">
        <w:t xml:space="preserve">this file </w:t>
      </w:r>
      <w:r w:rsidR="00E90783">
        <w:t>in</w:t>
      </w:r>
      <w:r w:rsidR="00836736">
        <w:t xml:space="preserve"> WixEdit</w:t>
      </w:r>
      <w:r w:rsidR="00836736">
        <w:br/>
      </w:r>
    </w:p>
    <w:tbl>
      <w:tblPr>
        <w:tblStyle w:val="HelleSchattierung-Akzent2"/>
        <w:tblW w:w="0" w:type="auto"/>
        <w:tblInd w:w="817" w:type="dxa"/>
        <w:tblLook w:val="04A0"/>
      </w:tblPr>
      <w:tblGrid>
        <w:gridCol w:w="1148"/>
        <w:gridCol w:w="7323"/>
      </w:tblGrid>
      <w:tr w:rsidR="005D030B" w:rsidTr="005D030B">
        <w:trPr>
          <w:cnfStyle w:val="100000000000"/>
        </w:trPr>
        <w:tc>
          <w:tcPr>
            <w:cnfStyle w:val="001000000000"/>
            <w:tcW w:w="331" w:type="dxa"/>
          </w:tcPr>
          <w:p w:rsidR="005D030B" w:rsidRDefault="005D030B" w:rsidP="005D030B">
            <w:r>
              <w:rPr>
                <w:i w:val="0"/>
                <w:noProof/>
                <w:color w:val="FF0000"/>
                <w:lang w:val="de-DE" w:eastAsia="de-DE" w:bidi="ar-SA"/>
              </w:rPr>
              <w:drawing>
                <wp:inline distT="0" distB="0" distL="0" distR="0">
                  <wp:extent cx="572450" cy="457200"/>
                  <wp:effectExtent l="19050" t="0" r="0" b="0"/>
                  <wp:docPr id="2" name="Bild 76" descr="C:\Dokumente und Einstellungen\t-sebasg\Lokale Einstellungen\Temporary Internet Files\Content.IE5\FH0SQNZI\MCj04113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Dokumente und Einstellungen\t-sebasg\Lokale Einstellungen\Temporary Internet Files\Content.IE5\FH0SQNZI\MCj04113200000[1].wmf"/>
                          <pic:cNvPicPr>
                            <a:picLocks noChangeAspect="1" noChangeArrowheads="1"/>
                          </pic:cNvPicPr>
                        </pic:nvPicPr>
                        <pic:blipFill>
                          <a:blip r:embed="rId14"/>
                          <a:srcRect/>
                          <a:stretch>
                            <a:fillRect/>
                          </a:stretch>
                        </pic:blipFill>
                        <pic:spPr bwMode="auto">
                          <a:xfrm>
                            <a:off x="0" y="0"/>
                            <a:ext cx="572450" cy="457200"/>
                          </a:xfrm>
                          <a:prstGeom prst="rect">
                            <a:avLst/>
                          </a:prstGeom>
                          <a:noFill/>
                          <a:ln w="9525">
                            <a:noFill/>
                            <a:miter lim="800000"/>
                            <a:headEnd/>
                            <a:tailEnd/>
                          </a:ln>
                        </pic:spPr>
                      </pic:pic>
                    </a:graphicData>
                  </a:graphic>
                </wp:inline>
              </w:drawing>
            </w:r>
          </w:p>
        </w:tc>
        <w:tc>
          <w:tcPr>
            <w:tcW w:w="8064" w:type="dxa"/>
          </w:tcPr>
          <w:p w:rsidR="005D030B" w:rsidRDefault="005D030B" w:rsidP="005D030B">
            <w:pPr>
              <w:cnfStyle w:val="100000000000"/>
            </w:pPr>
            <w:r w:rsidRPr="00DA70FF">
              <w:rPr>
                <w:b w:val="0"/>
                <w:i w:val="0"/>
                <w:color w:val="FF0000"/>
              </w:rPr>
              <w:t>Please note that if you have a large web project the generated xml file is pretty big and it’ll take some time until WixEdit has loaded and validated it</w:t>
            </w:r>
          </w:p>
        </w:tc>
      </w:tr>
    </w:tbl>
    <w:p w:rsidR="005D030B" w:rsidRDefault="005D030B" w:rsidP="005D030B"/>
    <w:p w:rsidR="00836736" w:rsidRDefault="00836736" w:rsidP="00836736"/>
    <w:p w:rsidR="00836736" w:rsidRDefault="00836736">
      <w:r>
        <w:br w:type="page"/>
      </w:r>
    </w:p>
    <w:p w:rsidR="00663BAF" w:rsidRDefault="002417F6" w:rsidP="00DF5B85">
      <w:pPr>
        <w:pStyle w:val="berschrift1"/>
      </w:pPr>
      <w:bookmarkStart w:id="11" w:name="_Toc177542873"/>
      <w:bookmarkStart w:id="12" w:name="_Toc212961425"/>
      <w:r>
        <w:lastRenderedPageBreak/>
        <w:t xml:space="preserve">Step 2: </w:t>
      </w:r>
      <w:r w:rsidRPr="002417F6">
        <w:t xml:space="preserve">Customize this application template </w:t>
      </w:r>
      <w:bookmarkEnd w:id="11"/>
      <w:r w:rsidR="00215C2F">
        <w:t>(Customize)</w:t>
      </w:r>
      <w:bookmarkEnd w:id="12"/>
    </w:p>
    <w:p w:rsidR="007F57A4" w:rsidRDefault="007F57A4" w:rsidP="007F57A4">
      <w:pPr>
        <w:pStyle w:val="berschrift2"/>
      </w:pPr>
      <w:bookmarkStart w:id="13" w:name="_Toc212961426"/>
      <w:r w:rsidRPr="007F57A4">
        <w:t>A First Look Into WixEdit</w:t>
      </w:r>
      <w:bookmarkEnd w:id="13"/>
    </w:p>
    <w:p w:rsidR="00663BAF" w:rsidRPr="00663BAF" w:rsidRDefault="00974C68" w:rsidP="00663BAF">
      <w:r>
        <w:rPr>
          <w:noProof/>
          <w:lang w:val="de-DE" w:eastAsia="de-DE" w:bidi="ar-SA"/>
        </w:rPr>
        <w:drawing>
          <wp:inline distT="0" distB="0" distL="0" distR="0">
            <wp:extent cx="5753100" cy="3267075"/>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5"/>
                    <a:srcRect/>
                    <a:stretch>
                      <a:fillRect/>
                    </a:stretch>
                  </pic:blipFill>
                  <pic:spPr bwMode="auto">
                    <a:xfrm>
                      <a:off x="0" y="0"/>
                      <a:ext cx="5753100" cy="3267075"/>
                    </a:xfrm>
                    <a:prstGeom prst="rect">
                      <a:avLst/>
                    </a:prstGeom>
                    <a:noFill/>
                    <a:ln w="9525">
                      <a:noFill/>
                      <a:miter lim="800000"/>
                      <a:headEnd/>
                      <a:tailEnd/>
                    </a:ln>
                  </pic:spPr>
                </pic:pic>
              </a:graphicData>
            </a:graphic>
          </wp:inline>
        </w:drawing>
      </w:r>
    </w:p>
    <w:p w:rsidR="00E90783" w:rsidRDefault="00DB223B" w:rsidP="00DB223B">
      <w:pPr>
        <w:pStyle w:val="picture"/>
      </w:pPr>
      <w:r>
        <w:t>WixEdit’s view on the *.wxs file generated in the previous steps</w:t>
      </w:r>
    </w:p>
    <w:p w:rsidR="00663BAF" w:rsidRDefault="002417F6" w:rsidP="00663BAF">
      <w:r w:rsidRPr="002417F6">
        <w:t>WixEdit has 6 main categories to configure a Windows Installer Package:</w:t>
      </w:r>
    </w:p>
    <w:p w:rsidR="00A43D6B" w:rsidRDefault="00663BAF" w:rsidP="00A43D6B">
      <w:pPr>
        <w:pStyle w:val="Listenabsatz"/>
        <w:numPr>
          <w:ilvl w:val="0"/>
          <w:numId w:val="5"/>
        </w:numPr>
        <w:jc w:val="both"/>
      </w:pPr>
      <w:r w:rsidRPr="00DF5B85">
        <w:rPr>
          <w:b/>
        </w:rPr>
        <w:t>Global</w:t>
      </w:r>
      <w:r>
        <w:br/>
        <w:t>This section defines the basic attributes of your web application</w:t>
      </w:r>
      <w:r w:rsidR="00F9770C">
        <w:t>:</w:t>
      </w:r>
      <w:r>
        <w:t xml:space="preserve"> like it’s</w:t>
      </w:r>
      <w:r w:rsidR="00DF5B85">
        <w:t xml:space="preserve"> and your</w:t>
      </w:r>
      <w:r>
        <w:t xml:space="preserve"> </w:t>
      </w:r>
      <w:r w:rsidR="00F9770C">
        <w:t xml:space="preserve">name for </w:t>
      </w:r>
      <w:r>
        <w:t>example</w:t>
      </w:r>
      <w:r w:rsidR="00F9770C">
        <w:t>, product version and description</w:t>
      </w:r>
      <w:r>
        <w:t xml:space="preserve">. You should take a look into the </w:t>
      </w:r>
      <w:r w:rsidR="00DF5B85">
        <w:t>‘</w:t>
      </w:r>
      <w:r>
        <w:t>Product</w:t>
      </w:r>
      <w:r w:rsidR="00DF5B85">
        <w:t>’</w:t>
      </w:r>
      <w:r>
        <w:t xml:space="preserve"> and </w:t>
      </w:r>
      <w:r w:rsidR="00DF5B85">
        <w:t>‘</w:t>
      </w:r>
      <w:r>
        <w:t>Package</w:t>
      </w:r>
      <w:r w:rsidR="00DF5B85">
        <w:t>’</w:t>
      </w:r>
      <w:r>
        <w:t xml:space="preserve"> Element and change the values.</w:t>
      </w:r>
    </w:p>
    <w:p w:rsidR="00663BAF" w:rsidRDefault="00663BAF" w:rsidP="00A43D6B">
      <w:pPr>
        <w:pStyle w:val="Listenabsatz"/>
        <w:jc w:val="both"/>
      </w:pPr>
    </w:p>
    <w:p w:rsidR="00663BAF" w:rsidRDefault="00663BAF" w:rsidP="00A43D6B">
      <w:pPr>
        <w:pStyle w:val="Listenabsatz"/>
        <w:numPr>
          <w:ilvl w:val="0"/>
          <w:numId w:val="5"/>
        </w:numPr>
        <w:jc w:val="both"/>
      </w:pPr>
      <w:r w:rsidRPr="00DF5B85">
        <w:rPr>
          <w:b/>
        </w:rPr>
        <w:t>Files</w:t>
      </w:r>
      <w:r>
        <w:br/>
        <w:t xml:space="preserve">In this section all files, features and configuration settings are stored. </w:t>
      </w:r>
      <w:r w:rsidR="00DF5B85">
        <w:t>Although</w:t>
      </w:r>
      <w:r>
        <w:t xml:space="preserve"> WixEdit has it’s own File/ Folder import function we’ve done it with the </w:t>
      </w:r>
      <w:r w:rsidR="00F9770C">
        <w:t>VBS</w:t>
      </w:r>
      <w:r w:rsidR="00DF5B85">
        <w:t xml:space="preserve">cript because the </w:t>
      </w:r>
      <w:r w:rsidR="00FF3ECC">
        <w:t>current WixE</w:t>
      </w:r>
      <w:r>
        <w:t xml:space="preserve">dit </w:t>
      </w:r>
      <w:r w:rsidR="00DF5B85">
        <w:t>version has</w:t>
      </w:r>
      <w:r>
        <w:t xml:space="preserve"> a small bug in this function adding a xml tag to the definition file which isn’t supported anymore</w:t>
      </w:r>
      <w:r w:rsidR="00DF5B85">
        <w:t xml:space="preserve"> and you can get into serious trouble if you have some files with the same name in different folders</w:t>
      </w:r>
      <w:r>
        <w:t>.</w:t>
      </w:r>
      <w:r w:rsidR="00DF5B85">
        <w:t xml:space="preserve"> </w:t>
      </w:r>
      <w:r>
        <w:t xml:space="preserve"> Another reason was that we wouldn’t have gotten our installer package ready to go within 30 minutes. Web Applications normally </w:t>
      </w:r>
      <w:r w:rsidR="00DF5B85">
        <w:t xml:space="preserve">have </w:t>
      </w:r>
      <w:r>
        <w:t xml:space="preserve">a lot </w:t>
      </w:r>
      <w:r w:rsidR="00DF5B85">
        <w:t xml:space="preserve">more </w:t>
      </w:r>
      <w:r>
        <w:t xml:space="preserve">files and folders </w:t>
      </w:r>
      <w:r w:rsidR="00DF5B85">
        <w:t xml:space="preserve">than desktop applications and you would have had to add permissions to every single file and folder and to map them to the corresponding feature. We’ll come back to this section when we configure your web application after </w:t>
      </w:r>
      <w:r w:rsidR="00F9770C">
        <w:t>copying the files</w:t>
      </w:r>
      <w:r w:rsidR="00DF5B85">
        <w:t>.</w:t>
      </w:r>
      <w:r w:rsidR="00DF5B85">
        <w:br/>
      </w:r>
    </w:p>
    <w:p w:rsidR="00DF5B85" w:rsidRDefault="00DF5B85" w:rsidP="00A43D6B">
      <w:pPr>
        <w:pStyle w:val="Listenabsatz"/>
        <w:numPr>
          <w:ilvl w:val="0"/>
          <w:numId w:val="5"/>
        </w:numPr>
      </w:pPr>
      <w:r>
        <w:rPr>
          <w:b/>
        </w:rPr>
        <w:t>Properties</w:t>
      </w:r>
      <w:r>
        <w:rPr>
          <w:b/>
        </w:rPr>
        <w:br/>
      </w:r>
      <w:r>
        <w:t xml:space="preserve">Here you have some configuration switches we’ll discuss in the coming chapter. </w:t>
      </w:r>
      <w:r>
        <w:br/>
      </w:r>
    </w:p>
    <w:p w:rsidR="00DF5B85" w:rsidRDefault="00DF5B85" w:rsidP="00F64BFD">
      <w:pPr>
        <w:pStyle w:val="Listenabsatz"/>
        <w:numPr>
          <w:ilvl w:val="0"/>
          <w:numId w:val="5"/>
        </w:numPr>
      </w:pPr>
      <w:r w:rsidRPr="00DF5B85">
        <w:rPr>
          <w:b/>
        </w:rPr>
        <w:t>Dialogs</w:t>
      </w:r>
      <w:r>
        <w:br/>
        <w:t xml:space="preserve">This section lets you change the dialogs used by the installer so that you can add more fields or complete new </w:t>
      </w:r>
      <w:r w:rsidR="00FF3ECC">
        <w:t>dialogs</w:t>
      </w:r>
      <w:r>
        <w:t>.</w:t>
      </w:r>
      <w:r>
        <w:br/>
      </w:r>
    </w:p>
    <w:p w:rsidR="00A43D6B" w:rsidRDefault="00630AB1" w:rsidP="00A43D6B">
      <w:pPr>
        <w:pStyle w:val="Listenabsatz"/>
        <w:numPr>
          <w:ilvl w:val="0"/>
          <w:numId w:val="5"/>
        </w:numPr>
        <w:jc w:val="both"/>
      </w:pPr>
      <w:r w:rsidRPr="0008207D">
        <w:rPr>
          <w:b/>
        </w:rPr>
        <w:lastRenderedPageBreak/>
        <w:t>Resources</w:t>
      </w:r>
      <w:r w:rsidR="00DF5B85">
        <w:br/>
        <w:t>Here you have all Resources used by the installer itself – for example the icons or images in the dialog boxes. All elements listed here come from the ‘Scripts’ and ‘Binary’ folders in the web application template folder. You should</w:t>
      </w:r>
      <w:r w:rsidR="0008207D">
        <w:t xml:space="preserve"> take a look into Binary\License.rtf (H</w:t>
      </w:r>
      <w:r w:rsidR="00DF5B85">
        <w:t>as to be an RTF-File</w:t>
      </w:r>
      <w:r w:rsidR="00F9770C">
        <w:t xml:space="preserve">) or </w:t>
      </w:r>
      <w:r w:rsidR="0008207D">
        <w:t xml:space="preserve">Binary\bannrbmp.bmp </w:t>
      </w:r>
      <w:r>
        <w:t xml:space="preserve">to have your own logo displayed </w:t>
      </w:r>
      <w:r w:rsidR="0008207D">
        <w:t>during the installation and to Binary\myAppSQL.sql for</w:t>
      </w:r>
      <w:r>
        <w:t xml:space="preserve"> </w:t>
      </w:r>
      <w:r w:rsidR="0008207D">
        <w:t xml:space="preserve">SQL-Statements to create an </w:t>
      </w:r>
      <w:r w:rsidR="00F9770C">
        <w:t>initial</w:t>
      </w:r>
      <w:r w:rsidR="0008207D">
        <w:t xml:space="preserve"> database.</w:t>
      </w:r>
    </w:p>
    <w:p w:rsidR="00DF5B85" w:rsidRDefault="0008207D" w:rsidP="00A43D6B">
      <w:pPr>
        <w:pStyle w:val="Listenabsatz"/>
        <w:jc w:val="both"/>
      </w:pPr>
      <w:r>
        <w:br/>
      </w:r>
    </w:p>
    <w:p w:rsidR="00A43D6B" w:rsidRDefault="0008207D" w:rsidP="00A43D6B">
      <w:pPr>
        <w:pStyle w:val="Listenabsatz"/>
        <w:numPr>
          <w:ilvl w:val="0"/>
          <w:numId w:val="5"/>
        </w:numPr>
        <w:jc w:val="both"/>
      </w:pPr>
      <w:r w:rsidRPr="0008207D">
        <w:rPr>
          <w:b/>
        </w:rPr>
        <w:t>Actions</w:t>
      </w:r>
      <w:r>
        <w:br/>
        <w:t>Nearly all elements listed in this section point to the scripts folder. These scripts are responsible for listing existing websites or checking provided database access data for example. All custom actions in th</w:t>
      </w:r>
      <w:r w:rsidR="00630AB1">
        <w:t>is template are written with VBS</w:t>
      </w:r>
      <w:r>
        <w:t>cript so that you c</w:t>
      </w:r>
      <w:r w:rsidR="00F9770C">
        <w:t>an alter and review them with a</w:t>
      </w:r>
      <w:r>
        <w:t xml:space="preserve"> simple editor.</w:t>
      </w:r>
    </w:p>
    <w:p w:rsidR="007F57A4" w:rsidRDefault="007F57A4" w:rsidP="007F57A4">
      <w:pPr>
        <w:jc w:val="both"/>
      </w:pPr>
    </w:p>
    <w:p w:rsidR="0008207D" w:rsidRPr="0008207D" w:rsidRDefault="00177900" w:rsidP="007F57A4">
      <w:pPr>
        <w:pStyle w:val="berschrift2"/>
        <w:ind w:left="144"/>
      </w:pPr>
      <w:bookmarkStart w:id="14" w:name="_Toc212961427"/>
      <w:r>
        <w:t xml:space="preserve">About </w:t>
      </w:r>
      <w:r w:rsidR="007F57A4">
        <w:t xml:space="preserve">Dialogs, </w:t>
      </w:r>
      <w:r>
        <w:t>O</w:t>
      </w:r>
      <w:r w:rsidR="007F57A4">
        <w:t>ptions</w:t>
      </w:r>
      <w:r>
        <w:t xml:space="preserve"> And Performed C</w:t>
      </w:r>
      <w:r w:rsidR="007F57A4">
        <w:t>hecks</w:t>
      </w:r>
      <w:bookmarkEnd w:id="14"/>
    </w:p>
    <w:p w:rsidR="00177900" w:rsidRDefault="00177900" w:rsidP="0008207D">
      <w:r>
        <w:t xml:space="preserve">Dialogs during setup are for </w:t>
      </w:r>
      <w:r w:rsidR="00215C2F" w:rsidRPr="00215C2F">
        <w:t>gather</w:t>
      </w:r>
      <w:r>
        <w:t>ing</w:t>
      </w:r>
      <w:r w:rsidR="00215C2F" w:rsidRPr="00215C2F">
        <w:t xml:space="preserve"> required information from the </w:t>
      </w:r>
      <w:r>
        <w:t xml:space="preserve">user. What information you need and which dialogs you want to show to the user depends on your web application. </w:t>
      </w:r>
    </w:p>
    <w:p w:rsidR="0008207D" w:rsidRDefault="009B5F9E" w:rsidP="0008207D">
      <w:r>
        <w:t xml:space="preserve">This Web Application Template comes with a set of predefined dialogs. You may want to influence the behavior of the dialogs like e.g. which dialogs should be displayed to the user and what system checks need to be done  when installing your web application. This can be done by setting properties in the Properties category in WixEdit. Below is a list of the contained dialogs and the relevant properties. </w:t>
      </w:r>
    </w:p>
    <w:tbl>
      <w:tblPr>
        <w:tblW w:w="0" w:type="auto"/>
        <w:tblLook w:val="04A0"/>
      </w:tblPr>
      <w:tblGrid>
        <w:gridCol w:w="3929"/>
        <w:gridCol w:w="5359"/>
      </w:tblGrid>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t>Welcome dialog</w:t>
            </w:r>
          </w:p>
        </w:tc>
      </w:tr>
      <w:tr w:rsidR="00A56B3E" w:rsidRPr="000C1E0F" w:rsidTr="00A56B3E">
        <w:tc>
          <w:tcPr>
            <w:tcW w:w="3929" w:type="dxa"/>
          </w:tcPr>
          <w:p w:rsidR="00E735F5" w:rsidRDefault="00E735F5"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The first dialog.</w:t>
            </w:r>
          </w:p>
          <w:p w:rsidR="00E735F5" w:rsidRDefault="00E735F5" w:rsidP="00A56B3E">
            <w:pPr>
              <w:spacing w:after="0" w:line="240" w:lineRule="auto"/>
              <w:rPr>
                <w:rFonts w:asciiTheme="minorHAnsi" w:eastAsiaTheme="minorEastAsia" w:hAnsiTheme="minorHAnsi" w:cstheme="minorBidi"/>
                <w:b/>
                <w:i w:val="0"/>
                <w:iCs w:val="0"/>
              </w:rPr>
            </w:pPr>
          </w:p>
          <w:p w:rsidR="00A56B3E" w:rsidRPr="000C1E0F" w:rsidRDefault="00A56B3E" w:rsidP="00A56B3E">
            <w:p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b/>
                <w:i w:val="0"/>
                <w:iCs w:val="0"/>
              </w:rPr>
              <w:t>Options:</w:t>
            </w:r>
          </w:p>
          <w:p w:rsidR="00A56B3E" w:rsidRPr="000C1E0F" w:rsidRDefault="00A56B3E" w:rsidP="00A56B3E">
            <w:pPr>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Pr="000C1E0F" w:rsidRDefault="00A56B3E" w:rsidP="00A56B3E">
            <w:pPr>
              <w:spacing w:after="0" w:line="240" w:lineRule="auto"/>
              <w:ind w:firstLine="708"/>
              <w:rPr>
                <w:rFonts w:asciiTheme="minorHAnsi" w:eastAsiaTheme="minorEastAsia" w:hAnsiTheme="minorHAnsi" w:cstheme="minorBidi"/>
                <w:i w:val="0"/>
                <w:iCs w:val="0"/>
              </w:rPr>
            </w:pPr>
          </w:p>
          <w:p w:rsidR="00A56B3E" w:rsidRPr="000C1E0F" w:rsidRDefault="00A56B3E" w:rsidP="00A56B3E">
            <w:p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b/>
                <w:i w:val="0"/>
                <w:iCs w:val="0"/>
              </w:rPr>
              <w:t>Checks:</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tc>
        <w:tc>
          <w:tcPr>
            <w:tcW w:w="5359" w:type="dxa"/>
          </w:tcPr>
          <w:p w:rsidR="00A56B3E" w:rsidRPr="000C1E0F" w:rsidRDefault="00A56B3E" w:rsidP="000C1E0F">
            <w:pPr>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95.75pt" o:ole="">
                  <v:imagedata r:id="rId16" o:title=""/>
                </v:shape>
                <o:OLEObject Type="Embed" ProgID="PBrush" ShapeID="_x0000_i1025" DrawAspect="Content" ObjectID="_1286703279" r:id="rId17"/>
              </w:object>
            </w:r>
          </w:p>
        </w:tc>
      </w:tr>
    </w:tbl>
    <w:p w:rsidR="00E735F5" w:rsidRDefault="00E735F5">
      <w:r>
        <w:rPr>
          <w:b/>
          <w:bCs/>
        </w:rPr>
        <w:br w:type="page"/>
      </w:r>
    </w:p>
    <w:tbl>
      <w:tblPr>
        <w:tblW w:w="0" w:type="auto"/>
        <w:tblLook w:val="04A0"/>
      </w:tblPr>
      <w:tblGrid>
        <w:gridCol w:w="3929"/>
        <w:gridCol w:w="5359"/>
      </w:tblGrid>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lastRenderedPageBreak/>
              <w:t>Requirements dialog</w:t>
            </w:r>
          </w:p>
        </w:tc>
      </w:tr>
      <w:tr w:rsidR="00A56B3E" w:rsidRPr="000C1E0F" w:rsidTr="00A56B3E">
        <w:tc>
          <w:tcPr>
            <w:tcW w:w="3929" w:type="dxa"/>
          </w:tcPr>
          <w:p w:rsidR="00E735F5" w:rsidRDefault="00305599" w:rsidP="00630AB1">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 xml:space="preserve">Gives </w:t>
            </w:r>
            <w:r w:rsidR="00E735F5">
              <w:rPr>
                <w:rFonts w:asciiTheme="minorHAnsi" w:eastAsiaTheme="minorEastAsia" w:hAnsiTheme="minorHAnsi" w:cstheme="minorBidi"/>
                <w:b/>
                <w:i w:val="0"/>
                <w:iCs w:val="0"/>
              </w:rPr>
              <w:t xml:space="preserve">the user </w:t>
            </w:r>
            <w:r>
              <w:rPr>
                <w:rFonts w:asciiTheme="minorHAnsi" w:eastAsiaTheme="minorEastAsia" w:hAnsiTheme="minorHAnsi" w:cstheme="minorBidi"/>
                <w:b/>
                <w:i w:val="0"/>
                <w:iCs w:val="0"/>
              </w:rPr>
              <w:t xml:space="preserve">feedback </w:t>
            </w:r>
            <w:r w:rsidR="00E735F5">
              <w:rPr>
                <w:rFonts w:asciiTheme="minorHAnsi" w:eastAsiaTheme="minorEastAsia" w:hAnsiTheme="minorHAnsi" w:cstheme="minorBidi"/>
                <w:b/>
                <w:i w:val="0"/>
                <w:iCs w:val="0"/>
              </w:rPr>
              <w:t>if the requirements for installing this web application are fulfilled.</w:t>
            </w:r>
            <w:r>
              <w:rPr>
                <w:rFonts w:asciiTheme="minorHAnsi" w:eastAsiaTheme="minorEastAsia" w:hAnsiTheme="minorHAnsi" w:cstheme="minorBidi"/>
                <w:b/>
                <w:i w:val="0"/>
                <w:iCs w:val="0"/>
              </w:rPr>
              <w:t xml:space="preserve"> Which requirements are checked (and displayed) can be set by various properties.</w:t>
            </w:r>
          </w:p>
          <w:p w:rsidR="00E735F5" w:rsidRDefault="00E735F5" w:rsidP="00630AB1">
            <w:pPr>
              <w:spacing w:after="0" w:line="240" w:lineRule="auto"/>
              <w:rPr>
                <w:rFonts w:asciiTheme="minorHAnsi" w:eastAsiaTheme="minorEastAsia" w:hAnsiTheme="minorHAnsi" w:cstheme="minorBidi"/>
                <w:b/>
                <w:i w:val="0"/>
                <w:iCs w:val="0"/>
              </w:rPr>
            </w:pPr>
          </w:p>
          <w:p w:rsidR="00630AB1" w:rsidRPr="000C1E0F" w:rsidRDefault="009B5F9E" w:rsidP="00630AB1">
            <w:p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b/>
                <w:i w:val="0"/>
                <w:iCs w:val="0"/>
              </w:rPr>
              <w:t>Options (Properties)</w:t>
            </w:r>
            <w:r w:rsidR="00630AB1" w:rsidRPr="000C1E0F">
              <w:rPr>
                <w:rFonts w:asciiTheme="minorHAnsi" w:eastAsiaTheme="minorEastAsia" w:hAnsiTheme="minorHAnsi" w:cstheme="minorBidi"/>
                <w:i w:val="0"/>
                <w:iCs w:val="0"/>
              </w:rPr>
              <w:t>:</w:t>
            </w:r>
          </w:p>
          <w:p w:rsidR="00E75529" w:rsidRDefault="00E75529" w:rsidP="00630AB1">
            <w:pPr>
              <w:pStyle w:val="Listenabsatz"/>
              <w:numPr>
                <w:ilvl w:val="0"/>
                <w:numId w:val="1"/>
              </w:num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i w:val="0"/>
                <w:iCs w:val="0"/>
              </w:rPr>
              <w:t>SCRIPTLANGUAGE: ASP / PHP /PERL</w:t>
            </w:r>
          </w:p>
          <w:p w:rsidR="00E75529" w:rsidRDefault="00E75529" w:rsidP="00E75529">
            <w:pPr>
              <w:pStyle w:val="Listenabsatz"/>
              <w:numPr>
                <w:ilvl w:val="0"/>
                <w:numId w:val="1"/>
              </w:num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i w:val="0"/>
                <w:iCs w:val="0"/>
              </w:rPr>
              <w:t>SCRIPTVERSIONMIN / SCRIPTVERSIONMAX</w:t>
            </w:r>
          </w:p>
          <w:p w:rsidR="007E0689" w:rsidRPr="00E75529" w:rsidRDefault="007E0689" w:rsidP="00E75529">
            <w:pPr>
              <w:pStyle w:val="Listenabsatz"/>
              <w:numPr>
                <w:ilvl w:val="0"/>
                <w:numId w:val="1"/>
              </w:num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i w:val="0"/>
                <w:iCs w:val="0"/>
              </w:rPr>
              <w:t>PHPMODULES (e.g. odbc, mssql)</w:t>
            </w:r>
          </w:p>
          <w:p w:rsidR="00630AB1" w:rsidRDefault="00E75529" w:rsidP="00630AB1">
            <w:pPr>
              <w:pStyle w:val="Listenabsatz"/>
              <w:numPr>
                <w:ilvl w:val="0"/>
                <w:numId w:val="1"/>
              </w:num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i w:val="0"/>
                <w:iCs w:val="0"/>
              </w:rPr>
              <w:t>CheckForAJAX = 0/1</w:t>
            </w:r>
          </w:p>
          <w:p w:rsidR="00E75529" w:rsidRPr="000C1E0F" w:rsidRDefault="00E75529" w:rsidP="00630AB1">
            <w:pPr>
              <w:pStyle w:val="Listenabsatz"/>
              <w:numPr>
                <w:ilvl w:val="0"/>
                <w:numId w:val="1"/>
              </w:num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i w:val="0"/>
                <w:iCs w:val="0"/>
              </w:rPr>
              <w:t>DATABASEENGINE: MSSQL / MySQL</w:t>
            </w:r>
          </w:p>
          <w:p w:rsidR="00630AB1" w:rsidRDefault="00630AB1" w:rsidP="00630AB1">
            <w:pPr>
              <w:numPr>
                <w:ilvl w:val="0"/>
                <w:numId w:val="1"/>
              </w:numPr>
              <w:spacing w:after="0" w:line="240" w:lineRule="auto"/>
              <w:rPr>
                <w:rFonts w:asciiTheme="minorHAnsi" w:eastAsiaTheme="minorEastAsia" w:hAnsiTheme="minorHAnsi" w:cstheme="minorBidi"/>
                <w:iCs w:val="0"/>
              </w:rPr>
            </w:pPr>
            <w:r w:rsidRPr="000C1E0F">
              <w:rPr>
                <w:rFonts w:asciiTheme="minorHAnsi" w:eastAsiaTheme="minorEastAsia" w:hAnsiTheme="minorHAnsi" w:cstheme="minorBidi"/>
                <w:iCs w:val="0"/>
              </w:rPr>
              <w:t>CheckForSQLSERVER = 0/1</w:t>
            </w:r>
          </w:p>
          <w:p w:rsidR="00AC761D" w:rsidRDefault="00AC761D" w:rsidP="00630AB1">
            <w:pPr>
              <w:numPr>
                <w:ilvl w:val="0"/>
                <w:numId w:val="1"/>
              </w:numPr>
              <w:spacing w:after="0" w:line="240" w:lineRule="auto"/>
              <w:rPr>
                <w:rFonts w:asciiTheme="minorHAnsi" w:eastAsiaTheme="minorEastAsia" w:hAnsiTheme="minorHAnsi" w:cstheme="minorBidi"/>
                <w:iCs w:val="0"/>
              </w:rPr>
            </w:pPr>
            <w:r w:rsidRPr="00AC761D">
              <w:rPr>
                <w:rFonts w:asciiTheme="minorHAnsi" w:eastAsiaTheme="minorEastAsia" w:hAnsiTheme="minorHAnsi" w:cstheme="minorBidi"/>
                <w:iCs w:val="0"/>
              </w:rPr>
              <w:t>IIS7REQUIREDMODULES</w:t>
            </w:r>
            <w:r>
              <w:rPr>
                <w:rFonts w:asciiTheme="minorHAnsi" w:eastAsiaTheme="minorEastAsia" w:hAnsiTheme="minorHAnsi" w:cstheme="minorBidi"/>
                <w:iCs w:val="0"/>
              </w:rPr>
              <w:t xml:space="preserve"> (e.g. </w:t>
            </w:r>
            <w:r w:rsidRPr="00AC761D">
              <w:rPr>
                <w:rFonts w:asciiTheme="minorHAnsi" w:eastAsiaTheme="minorEastAsia" w:hAnsiTheme="minorHAnsi" w:cstheme="minorBidi"/>
                <w:iCs w:val="0"/>
              </w:rPr>
              <w:t>WMICompatibility,FastCgi</w:t>
            </w:r>
            <w:r>
              <w:rPr>
                <w:rFonts w:asciiTheme="minorHAnsi" w:eastAsiaTheme="minorEastAsia" w:hAnsiTheme="minorHAnsi" w:cstheme="minorBidi"/>
                <w:iCs w:val="0"/>
              </w:rPr>
              <w:t>)</w:t>
            </w:r>
          </w:p>
          <w:p w:rsidR="00630AB1" w:rsidRDefault="00630AB1" w:rsidP="00630AB1">
            <w:pPr>
              <w:spacing w:after="0" w:line="240" w:lineRule="auto"/>
              <w:rPr>
                <w:rFonts w:asciiTheme="minorHAnsi" w:eastAsiaTheme="minorEastAsia" w:hAnsiTheme="minorHAnsi" w:cstheme="minorBidi"/>
                <w:b/>
                <w:i w:val="0"/>
                <w:iCs w:val="0"/>
              </w:rPr>
            </w:pPr>
          </w:p>
          <w:p w:rsidR="00A56B3E" w:rsidRPr="000C1E0F" w:rsidRDefault="00630AB1" w:rsidP="00A56B3E">
            <w:p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b/>
                <w:i w:val="0"/>
                <w:iCs w:val="0"/>
              </w:rPr>
              <w:t>Checks</w:t>
            </w:r>
            <w:r w:rsidR="00A56B3E" w:rsidRPr="000C1E0F">
              <w:rPr>
                <w:rFonts w:asciiTheme="minorHAnsi" w:eastAsiaTheme="minorEastAsia" w:hAnsiTheme="minorHAnsi" w:cstheme="minorBidi"/>
                <w:i w:val="0"/>
                <w:iCs w:val="0"/>
              </w:rPr>
              <w:t>:</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Privileged account</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IIS installed</w:t>
            </w:r>
          </w:p>
          <w:p w:rsidR="00A56B3E" w:rsidRPr="00630AB1" w:rsidRDefault="00A56B3E" w:rsidP="00630AB1">
            <w:pPr>
              <w:pStyle w:val="Listenabsatz"/>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ASP.NET installed</w:t>
            </w:r>
          </w:p>
        </w:tc>
        <w:tc>
          <w:tcPr>
            <w:tcW w:w="5359" w:type="dxa"/>
          </w:tcPr>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15" w:dyaOrig="5790">
                <v:shape id="_x0000_i1026" type="#_x0000_t75" style="width:252.75pt;height:194.25pt" o:ole="">
                  <v:imagedata r:id="rId18" o:title=""/>
                </v:shape>
                <o:OLEObject Type="Embed" ProgID="PBrush" ShapeID="_x0000_i1026" DrawAspect="Content" ObjectID="_1286703280" r:id="rId19"/>
              </w:object>
            </w:r>
          </w:p>
        </w:tc>
      </w:tr>
      <w:tr w:rsidR="00A56B3E" w:rsidRPr="000C1E0F" w:rsidTr="00A56B3E">
        <w:tc>
          <w:tcPr>
            <w:tcW w:w="9288" w:type="dxa"/>
            <w:gridSpan w:val="2"/>
          </w:tcPr>
          <w:p w:rsidR="00CE5F1A" w:rsidRDefault="00A56B3E" w:rsidP="00CE5F1A">
            <w:pPr>
              <w:pStyle w:val="berschrift5"/>
            </w:pPr>
            <w:r>
              <w:br w:type="page"/>
            </w:r>
          </w:p>
          <w:p w:rsidR="00CE5F1A" w:rsidRPr="00CE5F1A" w:rsidRDefault="00A56B3E" w:rsidP="00305599">
            <w:pPr>
              <w:pStyle w:val="berschrift5"/>
              <w:rPr>
                <w:rFonts w:eastAsiaTheme="majorEastAsia"/>
              </w:rPr>
            </w:pPr>
            <w:r w:rsidRPr="00CE5F1A">
              <w:rPr>
                <w:rFonts w:eastAsiaTheme="majorEastAsia"/>
              </w:rPr>
              <w:t>License dialog</w:t>
            </w:r>
          </w:p>
        </w:tc>
      </w:tr>
      <w:tr w:rsidR="00A56B3E" w:rsidRPr="000C1E0F" w:rsidTr="00A56B3E">
        <w:tc>
          <w:tcPr>
            <w:tcW w:w="3929" w:type="dxa"/>
          </w:tcPr>
          <w:p w:rsidR="00305599" w:rsidRDefault="00305599"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The license displayed here is taken from ..\Web Application Template\Binary\License.rtf file (needs to be RTF). Exchange with your license file.</w:t>
            </w:r>
          </w:p>
          <w:p w:rsidR="00305599" w:rsidRDefault="00305599" w:rsidP="00A56B3E">
            <w:pPr>
              <w:spacing w:after="0" w:line="240" w:lineRule="auto"/>
              <w:rPr>
                <w:rFonts w:asciiTheme="minorHAnsi" w:eastAsiaTheme="minorEastAsia" w:hAnsiTheme="minorHAnsi" w:cstheme="minorBidi"/>
                <w:b/>
                <w:i w:val="0"/>
                <w:iCs w:val="0"/>
              </w:rPr>
            </w:pPr>
          </w:p>
          <w:p w:rsidR="00A56B3E" w:rsidRPr="000C1E0F" w:rsidRDefault="009B5F9E" w:rsidP="00A56B3E">
            <w:pPr>
              <w:spacing w:after="0" w:line="240" w:lineRule="auto"/>
              <w:rPr>
                <w:rFonts w:asciiTheme="minorHAnsi" w:eastAsiaTheme="minorEastAsia" w:hAnsiTheme="minorHAnsi" w:cstheme="minorBidi"/>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License text changeable by altering Binary\License.rtf (You have to keep the RTF-File Format)</w:t>
            </w:r>
          </w:p>
          <w:p w:rsidR="00A56B3E" w:rsidRPr="000C1E0F" w:rsidRDefault="00A56B3E" w:rsidP="00A56B3E">
            <w:pPr>
              <w:spacing w:after="0" w:line="240" w:lineRule="auto"/>
              <w:rPr>
                <w:rFonts w:asciiTheme="minorHAnsi" w:eastAsiaTheme="minorEastAsia" w:hAnsiTheme="minorHAnsi" w:cstheme="minorBidi"/>
                <w:i w:val="0"/>
                <w:iCs w:val="0"/>
              </w:rPr>
            </w:pPr>
          </w:p>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The user has to accept the license in order to proceed</w:t>
            </w:r>
          </w:p>
          <w:p w:rsidR="00A56B3E" w:rsidRPr="000C1E0F" w:rsidRDefault="00A56B3E" w:rsidP="00A56B3E">
            <w:pPr>
              <w:spacing w:after="0" w:line="240" w:lineRule="auto"/>
              <w:ind w:left="720"/>
              <w:rPr>
                <w:rFonts w:asciiTheme="minorHAnsi" w:eastAsiaTheme="minorEastAsia" w:hAnsiTheme="minorHAnsi" w:cstheme="minorBidi"/>
                <w:i w:val="0"/>
                <w:iCs w:val="0"/>
              </w:rPr>
            </w:pPr>
          </w:p>
          <w:p w:rsidR="00A56B3E" w:rsidRPr="000C1E0F" w:rsidRDefault="00A56B3E" w:rsidP="00A56B3E">
            <w:pPr>
              <w:spacing w:after="0" w:line="240" w:lineRule="auto"/>
              <w:rPr>
                <w:rFonts w:asciiTheme="minorHAnsi" w:eastAsiaTheme="minorEastAsia" w:hAnsiTheme="minorHAnsi" w:cstheme="minorBidi"/>
                <w:b/>
                <w:i w:val="0"/>
                <w:iCs w:val="0"/>
              </w:rPr>
            </w:pPr>
          </w:p>
        </w:tc>
        <w:tc>
          <w:tcPr>
            <w:tcW w:w="5359" w:type="dxa"/>
          </w:tcPr>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485" w:dyaOrig="5790">
                <v:shape id="_x0000_i1027" type="#_x0000_t75" style="width:255pt;height:194.25pt" o:ole="">
                  <v:imagedata r:id="rId20" o:title=""/>
                </v:shape>
                <o:OLEObject Type="Embed" ProgID="PBrush" ShapeID="_x0000_i1027" DrawAspect="Content" ObjectID="_1286703281" r:id="rId21"/>
              </w:object>
            </w:r>
          </w:p>
        </w:tc>
      </w:tr>
    </w:tbl>
    <w:p w:rsidR="00CE5F1A" w:rsidRDefault="00CE5F1A">
      <w:bookmarkStart w:id="15" w:name="SetupTypeDialog"/>
      <w:r>
        <w:rPr>
          <w:b/>
          <w:bCs/>
        </w:rPr>
        <w:br w:type="page"/>
      </w:r>
    </w:p>
    <w:tbl>
      <w:tblPr>
        <w:tblW w:w="0" w:type="auto"/>
        <w:tblLook w:val="04A0"/>
      </w:tblPr>
      <w:tblGrid>
        <w:gridCol w:w="3929"/>
        <w:gridCol w:w="5359"/>
      </w:tblGrid>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lastRenderedPageBreak/>
              <w:t>Setup type dialog</w:t>
            </w:r>
            <w:bookmarkEnd w:id="15"/>
          </w:p>
        </w:tc>
      </w:tr>
      <w:tr w:rsidR="00A56B3E" w:rsidRPr="000C1E0F" w:rsidTr="00A56B3E">
        <w:tc>
          <w:tcPr>
            <w:tcW w:w="3929" w:type="dxa"/>
          </w:tcPr>
          <w:p w:rsidR="00305599" w:rsidRDefault="00305599"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Useful if you want to give the user options of what parts to install.</w:t>
            </w:r>
          </w:p>
          <w:p w:rsidR="00A56B3E" w:rsidRPr="000C1E0F" w:rsidRDefault="009B5F9E"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To enable this option use the ShowSetupTypeDlg = 0/1 property</w:t>
            </w:r>
          </w:p>
          <w:p w:rsidR="00A56B3E" w:rsidRPr="000C1E0F" w:rsidRDefault="00A56B3E" w:rsidP="00A56B3E">
            <w:pPr>
              <w:spacing w:after="0" w:line="240" w:lineRule="auto"/>
              <w:rPr>
                <w:rFonts w:asciiTheme="minorHAnsi" w:eastAsiaTheme="minorEastAsia" w:hAnsiTheme="minorHAnsi" w:cstheme="minorBidi"/>
                <w:i w:val="0"/>
                <w:iCs w:val="0"/>
              </w:rPr>
            </w:pPr>
          </w:p>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i w:val="0"/>
                <w:iCs w:val="0"/>
              </w:rPr>
              <w:t>None</w:t>
            </w:r>
          </w:p>
        </w:tc>
        <w:tc>
          <w:tcPr>
            <w:tcW w:w="5359" w:type="dxa"/>
          </w:tcPr>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28" type="#_x0000_t75" style="width:250.5pt;height:193.5pt" o:ole="">
                  <v:imagedata r:id="rId22" o:title=""/>
                </v:shape>
                <o:OLEObject Type="Embed" ProgID="PBrush" ShapeID="_x0000_i1028" DrawAspect="Content" ObjectID="_1286703282" r:id="rId23"/>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t>Custom setup</w:t>
            </w:r>
          </w:p>
        </w:tc>
      </w:tr>
      <w:tr w:rsidR="00A56B3E" w:rsidRPr="000C1E0F" w:rsidTr="00A56B3E">
        <w:tc>
          <w:tcPr>
            <w:tcW w:w="3929" w:type="dxa"/>
          </w:tcPr>
          <w:p w:rsidR="00A56B3E" w:rsidRPr="000C1E0F" w:rsidRDefault="009B5F9E"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i w:val="0"/>
                <w:iCs w:val="0"/>
              </w:rPr>
              <w:t>This dialog can only be reached through the setup type dialog -&gt; ‘Custom’ so that this property has to be set to 1</w:t>
            </w:r>
          </w:p>
        </w:tc>
        <w:tc>
          <w:tcPr>
            <w:tcW w:w="5359" w:type="dxa"/>
          </w:tcPr>
          <w:p w:rsidR="00A56B3E"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805">
                <v:shape id="_x0000_i1029" type="#_x0000_t75" style="width:250.5pt;height:194.25pt" o:ole="">
                  <v:imagedata r:id="rId24" o:title=""/>
                </v:shape>
                <o:OLEObject Type="Embed" ProgID="PBrush" ShapeID="_x0000_i1029" DrawAspect="Content" ObjectID="_1286703283" r:id="rId25"/>
              </w:object>
            </w:r>
          </w:p>
          <w:p w:rsidR="007E0689" w:rsidRPr="000C1E0F" w:rsidRDefault="007E0689" w:rsidP="00A56B3E">
            <w:pPr>
              <w:spacing w:after="0" w:line="240" w:lineRule="auto"/>
              <w:rPr>
                <w:rFonts w:asciiTheme="minorHAnsi" w:eastAsiaTheme="minorEastAsia" w:hAnsiTheme="minorHAnsi" w:cstheme="minorBidi"/>
                <w:i w:val="0"/>
                <w:iCs w:val="0"/>
              </w:rPr>
            </w:pPr>
          </w:p>
        </w:tc>
      </w:tr>
      <w:tr w:rsidR="00A56B3E" w:rsidRPr="000C1E0F" w:rsidTr="00A56B3E">
        <w:tc>
          <w:tcPr>
            <w:tcW w:w="9288" w:type="dxa"/>
            <w:gridSpan w:val="2"/>
          </w:tcPr>
          <w:p w:rsidR="00A56B3E" w:rsidRPr="000C1E0F" w:rsidRDefault="00A56B3E" w:rsidP="007E0689">
            <w:pPr>
              <w:pStyle w:val="berschrift5"/>
              <w:pBdr>
                <w:left w:val="dotted" w:sz="4" w:space="2" w:color="C0504D" w:themeColor="accent2"/>
                <w:bottom w:val="dotted" w:sz="4" w:space="2" w:color="C0504D" w:themeColor="accent2"/>
              </w:pBdr>
              <w:ind w:left="0"/>
              <w:rPr>
                <w:rFonts w:asciiTheme="majorHAnsi" w:eastAsiaTheme="majorEastAsia" w:hAnsiTheme="majorHAnsi" w:cstheme="majorBidi"/>
                <w:i w:val="0"/>
                <w:iCs w:val="0"/>
                <w:color w:val="943634" w:themeColor="accent2" w:themeShade="BF"/>
              </w:rPr>
            </w:pPr>
            <w:bookmarkStart w:id="16" w:name="TargetDialog"/>
            <w:r w:rsidRPr="000C1E0F">
              <w:rPr>
                <w:rFonts w:asciiTheme="majorHAnsi" w:eastAsiaTheme="majorEastAsia" w:hAnsiTheme="majorHAnsi" w:cstheme="majorBidi"/>
                <w:i w:val="0"/>
                <w:iCs w:val="0"/>
                <w:color w:val="943634" w:themeColor="accent2" w:themeShade="BF"/>
              </w:rPr>
              <w:t>Target dialog</w:t>
            </w:r>
            <w:bookmarkEnd w:id="16"/>
          </w:p>
        </w:tc>
      </w:tr>
      <w:tr w:rsidR="00A56B3E" w:rsidRPr="000C1E0F" w:rsidTr="00A56B3E">
        <w:tc>
          <w:tcPr>
            <w:tcW w:w="3929" w:type="dxa"/>
          </w:tcPr>
          <w:p w:rsidR="00A56B3E" w:rsidRPr="000C1E0F" w:rsidRDefault="009B5F9E" w:rsidP="00A56B3E">
            <w:pPr>
              <w:spacing w:after="0" w:line="240" w:lineRule="auto"/>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If your application needs or should use a dedicated website for some reasons use the RequireNewWebsite = 1 property for this purpose</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pStyle w:val="Listenabsatz"/>
              <w:numPr>
                <w:ilvl w:val="0"/>
                <w:numId w:val="1"/>
              </w:num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i w:val="0"/>
                <w:iCs w:val="0"/>
              </w:rPr>
              <w:t>None</w:t>
            </w:r>
          </w:p>
        </w:tc>
        <w:tc>
          <w:tcPr>
            <w:tcW w:w="5359" w:type="dxa"/>
          </w:tcPr>
          <w:p w:rsidR="00A56B3E" w:rsidRPr="000C1E0F" w:rsidRDefault="00A56B3E" w:rsidP="00A56B3E">
            <w:pPr>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805">
                <v:shape id="_x0000_i1030" type="#_x0000_t75" style="width:250.5pt;height:194.25pt" o:ole="">
                  <v:imagedata r:id="rId26" o:title=""/>
                </v:shape>
                <o:OLEObject Type="Embed" ProgID="PBrush" ShapeID="_x0000_i1030" DrawAspect="Content" ObjectID="_1286703284" r:id="rId27"/>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bookmarkStart w:id="17" w:name="NewWebsiteDialog"/>
            <w:r w:rsidRPr="000C1E0F">
              <w:rPr>
                <w:rFonts w:asciiTheme="majorHAnsi" w:eastAsiaTheme="majorEastAsia" w:hAnsiTheme="majorHAnsi" w:cstheme="majorBidi"/>
                <w:i w:val="0"/>
                <w:iCs w:val="0"/>
                <w:color w:val="943634" w:themeColor="accent2" w:themeShade="BF"/>
              </w:rPr>
              <w:lastRenderedPageBreak/>
              <w:t>New website dialog</w:t>
            </w:r>
            <w:bookmarkEnd w:id="17"/>
          </w:p>
        </w:tc>
      </w:tr>
      <w:tr w:rsidR="00A56B3E" w:rsidRPr="000C1E0F" w:rsidTr="00A56B3E">
        <w:tc>
          <w:tcPr>
            <w:tcW w:w="3929" w:type="dxa"/>
          </w:tcPr>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 xml:space="preserve">No </w:t>
            </w:r>
            <w:r w:rsidR="009B5F9E">
              <w:rPr>
                <w:rFonts w:asciiTheme="minorHAnsi" w:eastAsiaTheme="minorEastAsia" w:hAnsiTheme="minorHAnsi" w:cstheme="minorBidi"/>
                <w:i w:val="0"/>
                <w:iCs w:val="0"/>
              </w:rPr>
              <w:t>Options (Properties)</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630AB1" w:rsidP="00A56B3E">
            <w:pPr>
              <w:numPr>
                <w:ilvl w:val="0"/>
                <w:numId w:val="1"/>
              </w:numPr>
              <w:spacing w:after="0" w:line="240" w:lineRule="auto"/>
              <w:jc w:val="both"/>
              <w:rPr>
                <w:rFonts w:asciiTheme="minorHAnsi" w:eastAsiaTheme="minorEastAsia" w:hAnsiTheme="minorHAnsi" w:cstheme="minorBidi"/>
                <w:i w:val="0"/>
                <w:iCs w:val="0"/>
              </w:rPr>
            </w:pPr>
            <w:r>
              <w:rPr>
                <w:rFonts w:asciiTheme="minorHAnsi" w:eastAsiaTheme="minorEastAsia" w:hAnsiTheme="minorHAnsi" w:cstheme="minorBidi"/>
                <w:i w:val="0"/>
                <w:iCs w:val="0"/>
              </w:rPr>
              <w:t>Valid p</w:t>
            </w:r>
            <w:r w:rsidR="00A56B3E" w:rsidRPr="000C1E0F">
              <w:rPr>
                <w:rFonts w:asciiTheme="minorHAnsi" w:eastAsiaTheme="minorEastAsia" w:hAnsiTheme="minorHAnsi" w:cstheme="minorBidi"/>
                <w:i w:val="0"/>
                <w:iCs w:val="0"/>
              </w:rPr>
              <w:t>ort</w:t>
            </w:r>
          </w:p>
          <w:p w:rsidR="00A56B3E" w:rsidRPr="000C1E0F" w:rsidRDefault="00630AB1" w:rsidP="00A56B3E">
            <w:pPr>
              <w:numPr>
                <w:ilvl w:val="0"/>
                <w:numId w:val="1"/>
              </w:numPr>
              <w:spacing w:after="0" w:line="240" w:lineRule="auto"/>
              <w:jc w:val="both"/>
              <w:rPr>
                <w:rFonts w:asciiTheme="minorHAnsi" w:eastAsiaTheme="minorEastAsia" w:hAnsiTheme="minorHAnsi" w:cstheme="minorBidi"/>
                <w:i w:val="0"/>
                <w:iCs w:val="0"/>
              </w:rPr>
            </w:pPr>
            <w:r>
              <w:rPr>
                <w:rFonts w:asciiTheme="minorHAnsi" w:eastAsiaTheme="minorEastAsia" w:hAnsiTheme="minorHAnsi" w:cstheme="minorBidi"/>
                <w:i w:val="0"/>
                <w:iCs w:val="0"/>
              </w:rPr>
              <w:t>Valid description</w:t>
            </w:r>
          </w:p>
          <w:p w:rsidR="00A56B3E" w:rsidRPr="000C1E0F" w:rsidRDefault="00630AB1" w:rsidP="00A56B3E">
            <w:pPr>
              <w:numPr>
                <w:ilvl w:val="0"/>
                <w:numId w:val="1"/>
              </w:numPr>
              <w:spacing w:after="0" w:line="240" w:lineRule="auto"/>
              <w:jc w:val="both"/>
              <w:rPr>
                <w:rFonts w:asciiTheme="minorHAnsi" w:eastAsiaTheme="minorEastAsia" w:hAnsiTheme="minorHAnsi" w:cstheme="minorBidi"/>
                <w:i w:val="0"/>
                <w:iCs w:val="0"/>
              </w:rPr>
            </w:pPr>
            <w:r>
              <w:rPr>
                <w:rFonts w:asciiTheme="minorHAnsi" w:eastAsiaTheme="minorEastAsia" w:hAnsiTheme="minorHAnsi" w:cstheme="minorBidi"/>
                <w:i w:val="0"/>
                <w:iCs w:val="0"/>
              </w:rPr>
              <w:t>Valid hostheader</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Checking for conflicts (IP/Port /Hostheader) with existing websites</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Path</w:t>
            </w:r>
          </w:p>
          <w:p w:rsidR="00A56B3E" w:rsidRPr="000C1E0F" w:rsidRDefault="00A56B3E" w:rsidP="00A56B3E">
            <w:pPr>
              <w:numPr>
                <w:ilvl w:val="1"/>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Question</w:t>
            </w:r>
            <w:r w:rsidR="00630AB1">
              <w:rPr>
                <w:rFonts w:asciiTheme="minorHAnsi" w:eastAsiaTheme="minorEastAsia" w:hAnsiTheme="minorHAnsi" w:cstheme="minorBidi"/>
                <w:i w:val="0"/>
                <w:iCs w:val="0"/>
              </w:rPr>
              <w:t>s</w:t>
            </w:r>
            <w:r w:rsidRPr="000C1E0F">
              <w:rPr>
                <w:rFonts w:asciiTheme="minorHAnsi" w:eastAsiaTheme="minorEastAsia" w:hAnsiTheme="minorHAnsi" w:cstheme="minorBidi"/>
                <w:i w:val="0"/>
                <w:iCs w:val="0"/>
              </w:rPr>
              <w:t xml:space="preserve"> if a new folder should be created</w:t>
            </w:r>
          </w:p>
          <w:p w:rsidR="00A56B3E" w:rsidRPr="000C1E0F" w:rsidRDefault="00A56B3E" w:rsidP="00A56B3E">
            <w:pPr>
              <w:numPr>
                <w:ilvl w:val="1"/>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Warning if the chosen folder isn’t empty</w:t>
            </w:r>
          </w:p>
          <w:p w:rsidR="00A56B3E" w:rsidRPr="000C1E0F" w:rsidRDefault="00A56B3E" w:rsidP="00A56B3E">
            <w:pPr>
              <w:pStyle w:val="Listenabsatz"/>
              <w:numPr>
                <w:ilvl w:val="1"/>
                <w:numId w:val="1"/>
              </w:num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i w:val="0"/>
                <w:iCs w:val="0"/>
              </w:rPr>
              <w:t>Warning if the chosen folder isn’t beneath the IIS default website folder (e.g. C:\Inetpub)</w:t>
            </w:r>
          </w:p>
          <w:p w:rsidR="00A56B3E" w:rsidRPr="000C1E0F" w:rsidRDefault="00A56B3E" w:rsidP="00A56B3E">
            <w:pPr>
              <w:pStyle w:val="Listenabsatz"/>
              <w:spacing w:after="0" w:line="240" w:lineRule="auto"/>
              <w:ind w:left="0"/>
              <w:rPr>
                <w:rFonts w:asciiTheme="minorHAnsi" w:eastAsiaTheme="minorEastAsia" w:hAnsiTheme="minorHAnsi" w:cstheme="minorBidi"/>
                <w:b/>
                <w:i w:val="0"/>
                <w:iCs w:val="0"/>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31" type="#_x0000_t75" style="width:250.5pt;height:194.25pt" o:ole="">
                  <v:imagedata r:id="rId28" o:title=""/>
                </v:shape>
                <o:OLEObject Type="Embed" ProgID="PBrush" ShapeID="_x0000_i1031" DrawAspect="Content" ObjectID="_1286703285" r:id="rId29"/>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t>Existing website dialog</w:t>
            </w:r>
          </w:p>
        </w:tc>
      </w:tr>
      <w:tr w:rsidR="00A56B3E" w:rsidRPr="000C1E0F" w:rsidTr="00A56B3E">
        <w:tc>
          <w:tcPr>
            <w:tcW w:w="3929" w:type="dxa"/>
          </w:tcPr>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630AB1" w:rsidP="00A56B3E">
            <w:pPr>
              <w:numPr>
                <w:ilvl w:val="0"/>
                <w:numId w:val="1"/>
              </w:numPr>
              <w:spacing w:after="0" w:line="240" w:lineRule="auto"/>
              <w:jc w:val="both"/>
              <w:rPr>
                <w:rFonts w:asciiTheme="minorHAnsi" w:eastAsiaTheme="minorEastAsia" w:hAnsiTheme="minorHAnsi" w:cstheme="minorBidi"/>
                <w:i w:val="0"/>
                <w:iCs w:val="0"/>
              </w:rPr>
            </w:pPr>
            <w:r>
              <w:rPr>
                <w:rFonts w:asciiTheme="minorHAnsi" w:eastAsiaTheme="minorEastAsia" w:hAnsiTheme="minorHAnsi" w:cstheme="minorBidi"/>
                <w:i w:val="0"/>
                <w:iCs w:val="0"/>
              </w:rPr>
              <w:t>Set the VIRTUALDIRECTORY</w:t>
            </w:r>
            <w:r w:rsidR="00A56B3E" w:rsidRPr="000C1E0F">
              <w:rPr>
                <w:rFonts w:asciiTheme="minorHAnsi" w:eastAsiaTheme="minorEastAsia" w:hAnsiTheme="minorHAnsi" w:cstheme="minorBidi"/>
                <w:i w:val="0"/>
                <w:iCs w:val="0"/>
              </w:rPr>
              <w:t>NAME property for the proposed virtual directory name</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630AB1" w:rsidP="00A56B3E">
            <w:pPr>
              <w:numPr>
                <w:ilvl w:val="0"/>
                <w:numId w:val="1"/>
              </w:numPr>
              <w:spacing w:after="0" w:line="240" w:lineRule="auto"/>
              <w:jc w:val="both"/>
              <w:rPr>
                <w:rFonts w:asciiTheme="minorHAnsi" w:eastAsiaTheme="minorEastAsia" w:hAnsiTheme="minorHAnsi" w:cstheme="minorBidi"/>
                <w:i w:val="0"/>
                <w:iCs w:val="0"/>
              </w:rPr>
            </w:pPr>
            <w:r>
              <w:rPr>
                <w:rFonts w:asciiTheme="minorHAnsi" w:eastAsiaTheme="minorEastAsia" w:hAnsiTheme="minorHAnsi" w:cstheme="minorBidi"/>
                <w:i w:val="0"/>
                <w:iCs w:val="0"/>
              </w:rPr>
              <w:t>Valid p</w:t>
            </w:r>
            <w:r w:rsidR="00A56B3E" w:rsidRPr="000C1E0F">
              <w:rPr>
                <w:rFonts w:asciiTheme="minorHAnsi" w:eastAsiaTheme="minorEastAsia" w:hAnsiTheme="minorHAnsi" w:cstheme="minorBidi"/>
                <w:i w:val="0"/>
                <w:iCs w:val="0"/>
              </w:rPr>
              <w:t>ort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Path</w:t>
            </w:r>
          </w:p>
          <w:p w:rsidR="00A56B3E" w:rsidRPr="000C1E0F" w:rsidRDefault="00A56B3E" w:rsidP="00A56B3E">
            <w:pPr>
              <w:numPr>
                <w:ilvl w:val="1"/>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Question</w:t>
            </w:r>
            <w:r w:rsidR="00630AB1">
              <w:rPr>
                <w:rFonts w:asciiTheme="minorHAnsi" w:eastAsiaTheme="minorEastAsia" w:hAnsiTheme="minorHAnsi" w:cstheme="minorBidi"/>
                <w:i w:val="0"/>
                <w:iCs w:val="0"/>
              </w:rPr>
              <w:t>s</w:t>
            </w:r>
            <w:r w:rsidRPr="000C1E0F">
              <w:rPr>
                <w:rFonts w:asciiTheme="minorHAnsi" w:eastAsiaTheme="minorEastAsia" w:hAnsiTheme="minorHAnsi" w:cstheme="minorBidi"/>
                <w:i w:val="0"/>
                <w:iCs w:val="0"/>
              </w:rPr>
              <w:t xml:space="preserve"> if a new folder should be created</w:t>
            </w:r>
          </w:p>
          <w:p w:rsidR="00A56B3E" w:rsidRPr="000C1E0F" w:rsidRDefault="00A56B3E" w:rsidP="00A56B3E">
            <w:pPr>
              <w:numPr>
                <w:ilvl w:val="1"/>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Warning if the chosen folder isn’t empty</w:t>
            </w:r>
          </w:p>
          <w:p w:rsidR="00A56B3E" w:rsidRPr="000C1E0F" w:rsidRDefault="00A56B3E" w:rsidP="00A56B3E">
            <w:pPr>
              <w:pStyle w:val="Listenabsatz"/>
              <w:numPr>
                <w:ilvl w:val="1"/>
                <w:numId w:val="1"/>
              </w:numPr>
              <w:spacing w:after="0" w:line="240" w:lineRule="auto"/>
              <w:rPr>
                <w:rFonts w:asciiTheme="minorHAnsi" w:eastAsiaTheme="minorEastAsia" w:hAnsiTheme="minorHAnsi" w:cstheme="minorBidi"/>
                <w:b/>
                <w:i w:val="0"/>
                <w:iCs w:val="0"/>
              </w:rPr>
            </w:pPr>
            <w:r w:rsidRPr="000C1E0F">
              <w:rPr>
                <w:rFonts w:asciiTheme="minorHAnsi" w:eastAsiaTheme="minorEastAsia" w:hAnsiTheme="minorHAnsi" w:cstheme="minorBidi"/>
                <w:i w:val="0"/>
                <w:iCs w:val="0"/>
              </w:rPr>
              <w:t>Warning if the chosen folder isn’t beneath the chosen website</w:t>
            </w: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470" w:dyaOrig="5775">
                <v:shape id="_x0000_i1032" type="#_x0000_t75" style="width:251.25pt;height:194.25pt" o:ole="">
                  <v:imagedata r:id="rId30" o:title=""/>
                </v:shape>
                <o:OLEObject Type="Embed" ProgID="PBrush" ShapeID="_x0000_i1032" DrawAspect="Content" ObjectID="_1286703286" r:id="rId31"/>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bookmarkStart w:id="18" w:name="StorageOptionsDialog"/>
            <w:r w:rsidRPr="000C1E0F">
              <w:rPr>
                <w:rFonts w:asciiTheme="majorHAnsi" w:eastAsiaTheme="majorEastAsia" w:hAnsiTheme="majorHAnsi" w:cstheme="majorBidi"/>
                <w:i w:val="0"/>
                <w:iCs w:val="0"/>
                <w:color w:val="943634" w:themeColor="accent2" w:themeShade="BF"/>
              </w:rPr>
              <w:t xml:space="preserve">Storage </w:t>
            </w:r>
            <w:r w:rsidR="009B5F9E">
              <w:rPr>
                <w:rFonts w:asciiTheme="majorHAnsi" w:eastAsiaTheme="majorEastAsia" w:hAnsiTheme="majorHAnsi" w:cstheme="majorBidi"/>
                <w:i w:val="0"/>
                <w:iCs w:val="0"/>
                <w:color w:val="943634" w:themeColor="accent2" w:themeShade="BF"/>
              </w:rPr>
              <w:t>Options (Properties)</w:t>
            </w:r>
            <w:r w:rsidRPr="000C1E0F">
              <w:rPr>
                <w:rFonts w:asciiTheme="majorHAnsi" w:eastAsiaTheme="majorEastAsia" w:hAnsiTheme="majorHAnsi" w:cstheme="majorBidi"/>
                <w:i w:val="0"/>
                <w:iCs w:val="0"/>
                <w:color w:val="943634" w:themeColor="accent2" w:themeShade="BF"/>
              </w:rPr>
              <w:t xml:space="preserve"> dialog</w:t>
            </w:r>
            <w:bookmarkEnd w:id="18"/>
          </w:p>
        </w:tc>
      </w:tr>
      <w:tr w:rsidR="00A56B3E" w:rsidRPr="000C1E0F" w:rsidTr="00A56B3E">
        <w:tc>
          <w:tcPr>
            <w:tcW w:w="3929" w:type="dxa"/>
          </w:tcPr>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To show this dialog set the ShowStorage</w:t>
            </w:r>
            <w:r w:rsidR="009B5F9E">
              <w:rPr>
                <w:rFonts w:asciiTheme="minorHAnsi" w:eastAsiaTheme="minorEastAsia" w:hAnsiTheme="minorHAnsi" w:cstheme="minorBidi"/>
                <w:i w:val="0"/>
                <w:iCs w:val="0"/>
              </w:rPr>
              <w:t>Options (Properties)</w:t>
            </w:r>
            <w:r w:rsidRPr="000C1E0F">
              <w:rPr>
                <w:rFonts w:asciiTheme="minorHAnsi" w:eastAsiaTheme="minorEastAsia" w:hAnsiTheme="minorHAnsi" w:cstheme="minorBidi"/>
                <w:i w:val="0"/>
                <w:iCs w:val="0"/>
              </w:rPr>
              <w:t>Dlg = 0/1 property</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It won’t show up if the RequireSQLDatabase property has been set to 1</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ED6163" w:rsidRDefault="00ED6163" w:rsidP="00A56B3E">
            <w:pPr>
              <w:numPr>
                <w:ilvl w:val="0"/>
                <w:numId w:val="1"/>
              </w:numPr>
              <w:spacing w:after="0" w:line="240" w:lineRule="auto"/>
              <w:jc w:val="both"/>
              <w:rPr>
                <w:rFonts w:asciiTheme="minorHAnsi" w:eastAsiaTheme="minorEastAsia" w:hAnsiTheme="minorHAnsi" w:cstheme="minorBidi"/>
                <w:i w:val="0"/>
                <w:iCs w:val="0"/>
                <w:lang w:val="de-DE"/>
              </w:rPr>
            </w:pPr>
            <w:r w:rsidRPr="000C1E0F">
              <w:rPr>
                <w:rFonts w:asciiTheme="minorHAnsi" w:eastAsiaTheme="minorEastAsia" w:hAnsiTheme="minorHAnsi" w:cstheme="minorBidi"/>
                <w:i w:val="0"/>
                <w:iCs w:val="0"/>
              </w:rPr>
              <w:t>N</w:t>
            </w:r>
            <w:r w:rsidR="00A56B3E" w:rsidRPr="000C1E0F">
              <w:rPr>
                <w:rFonts w:asciiTheme="minorHAnsi" w:eastAsiaTheme="minorEastAsia" w:hAnsiTheme="minorHAnsi" w:cstheme="minorBidi"/>
                <w:i w:val="0"/>
                <w:iCs w:val="0"/>
              </w:rPr>
              <w:t>one</w:t>
            </w:r>
          </w:p>
          <w:p w:rsidR="00ED6163" w:rsidRDefault="00ED6163" w:rsidP="00ED6163">
            <w:pPr>
              <w:spacing w:after="0" w:line="240" w:lineRule="auto"/>
              <w:jc w:val="both"/>
              <w:rPr>
                <w:rFonts w:asciiTheme="minorHAnsi" w:eastAsiaTheme="minorEastAsia" w:hAnsiTheme="minorHAnsi" w:cstheme="minorBidi"/>
                <w:i w:val="0"/>
                <w:iCs w:val="0"/>
              </w:rPr>
            </w:pPr>
          </w:p>
          <w:p w:rsidR="00ED6163" w:rsidRDefault="00ED6163" w:rsidP="00ED6163">
            <w:pPr>
              <w:spacing w:after="0" w:line="240" w:lineRule="auto"/>
              <w:jc w:val="both"/>
              <w:rPr>
                <w:rFonts w:asciiTheme="minorHAnsi" w:eastAsiaTheme="minorEastAsia" w:hAnsiTheme="minorHAnsi" w:cstheme="minorBidi"/>
                <w:i w:val="0"/>
                <w:iCs w:val="0"/>
              </w:rPr>
            </w:pPr>
          </w:p>
          <w:p w:rsidR="00ED6163" w:rsidRDefault="00ED6163" w:rsidP="00ED6163">
            <w:pPr>
              <w:spacing w:after="0" w:line="240" w:lineRule="auto"/>
              <w:jc w:val="both"/>
              <w:rPr>
                <w:rFonts w:asciiTheme="minorHAnsi" w:eastAsiaTheme="minorEastAsia" w:hAnsiTheme="minorHAnsi" w:cstheme="minorBidi"/>
                <w:i w:val="0"/>
                <w:iCs w:val="0"/>
              </w:rPr>
            </w:pPr>
          </w:p>
          <w:p w:rsidR="00ED6163" w:rsidRDefault="00ED6163" w:rsidP="00ED6163">
            <w:pPr>
              <w:spacing w:after="0" w:line="240" w:lineRule="auto"/>
              <w:jc w:val="both"/>
              <w:rPr>
                <w:rFonts w:asciiTheme="minorHAnsi" w:eastAsiaTheme="minorEastAsia" w:hAnsiTheme="minorHAnsi" w:cstheme="minorBidi"/>
                <w:i w:val="0"/>
                <w:iCs w:val="0"/>
              </w:rPr>
            </w:pPr>
          </w:p>
          <w:p w:rsidR="00ED6163" w:rsidRDefault="00ED6163" w:rsidP="00ED6163">
            <w:pPr>
              <w:spacing w:after="0" w:line="240" w:lineRule="auto"/>
              <w:jc w:val="both"/>
              <w:rPr>
                <w:rFonts w:asciiTheme="minorHAnsi" w:eastAsiaTheme="minorEastAsia" w:hAnsiTheme="minorHAnsi" w:cstheme="minorBidi"/>
                <w:i w:val="0"/>
                <w:iCs w:val="0"/>
              </w:rPr>
            </w:pPr>
          </w:p>
          <w:p w:rsidR="00ED6163" w:rsidRDefault="00ED6163" w:rsidP="00ED6163">
            <w:pPr>
              <w:spacing w:after="0" w:line="240" w:lineRule="auto"/>
              <w:jc w:val="both"/>
              <w:rPr>
                <w:rFonts w:asciiTheme="minorHAnsi" w:eastAsiaTheme="minorEastAsia" w:hAnsiTheme="minorHAnsi" w:cstheme="minorBidi"/>
                <w:i w:val="0"/>
                <w:iCs w:val="0"/>
              </w:rPr>
            </w:pPr>
          </w:p>
          <w:p w:rsidR="00ED6163" w:rsidRPr="000C1E0F" w:rsidRDefault="00ED6163" w:rsidP="00ED6163">
            <w:pPr>
              <w:spacing w:after="0" w:line="240" w:lineRule="auto"/>
              <w:jc w:val="both"/>
              <w:rPr>
                <w:rFonts w:asciiTheme="minorHAnsi" w:eastAsiaTheme="minorEastAsia" w:hAnsiTheme="minorHAnsi" w:cstheme="minorBidi"/>
                <w:i w:val="0"/>
                <w:iCs w:val="0"/>
                <w:lang w:val="de-DE"/>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75">
                <v:shape id="_x0000_i1033" type="#_x0000_t75" style="width:250.5pt;height:193.5pt" o:ole="">
                  <v:imagedata r:id="rId32" o:title=""/>
                </v:shape>
                <o:OLEObject Type="Embed" ProgID="PBrush" ShapeID="_x0000_i1033" DrawAspect="Content" ObjectID="_1286703287" r:id="rId33"/>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bookmarkStart w:id="19" w:name="DatabaseSetup"/>
            <w:r w:rsidRPr="000C1E0F">
              <w:rPr>
                <w:rFonts w:asciiTheme="majorHAnsi" w:eastAsiaTheme="majorEastAsia" w:hAnsiTheme="majorHAnsi" w:cstheme="majorBidi"/>
                <w:i w:val="0"/>
                <w:iCs w:val="0"/>
                <w:color w:val="943634" w:themeColor="accent2" w:themeShade="BF"/>
              </w:rPr>
              <w:lastRenderedPageBreak/>
              <w:t>Database setup I/II dialog</w:t>
            </w:r>
            <w:bookmarkEnd w:id="19"/>
          </w:p>
        </w:tc>
      </w:tr>
      <w:tr w:rsidR="00A56B3E" w:rsidRPr="000C1E0F" w:rsidTr="00A56B3E">
        <w:tc>
          <w:tcPr>
            <w:tcW w:w="3929" w:type="dxa"/>
          </w:tcPr>
          <w:p w:rsidR="00E735F5" w:rsidRDefault="00E735F5"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The user that is allowed to make changes to the database. (e.g. root for MySql)</w:t>
            </w:r>
          </w:p>
          <w:p w:rsidR="00E735F5" w:rsidRDefault="00E735F5" w:rsidP="00A56B3E">
            <w:pPr>
              <w:spacing w:after="0" w:line="240" w:lineRule="auto"/>
              <w:jc w:val="both"/>
              <w:rPr>
                <w:rFonts w:asciiTheme="minorHAnsi" w:eastAsiaTheme="minorEastAsia" w:hAnsiTheme="minorHAnsi" w:cstheme="minorBidi"/>
                <w:b/>
                <w:i w:val="0"/>
                <w:iCs w:val="0"/>
              </w:rPr>
            </w:pPr>
          </w:p>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 xml:space="preserve">If your application needs </w:t>
            </w:r>
            <w:r w:rsidR="00630AB1">
              <w:rPr>
                <w:rFonts w:asciiTheme="minorHAnsi" w:eastAsiaTheme="minorEastAsia" w:hAnsiTheme="minorHAnsi" w:cstheme="minorBidi"/>
                <w:i w:val="0"/>
                <w:iCs w:val="0"/>
              </w:rPr>
              <w:t>an SQL database set RequireSQL</w:t>
            </w:r>
            <w:r w:rsidRPr="000C1E0F">
              <w:rPr>
                <w:rFonts w:asciiTheme="minorHAnsi" w:eastAsiaTheme="minorEastAsia" w:hAnsiTheme="minorHAnsi" w:cstheme="minorBidi"/>
                <w:i w:val="0"/>
                <w:iCs w:val="0"/>
              </w:rPr>
              <w:t>Database property to 1</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 xml:space="preserve">If you have forced this </w:t>
            </w:r>
            <w:r w:rsidR="00630AB1">
              <w:rPr>
                <w:rFonts w:asciiTheme="minorHAnsi" w:eastAsiaTheme="minorEastAsia" w:hAnsiTheme="minorHAnsi" w:cstheme="minorBidi"/>
                <w:i w:val="0"/>
                <w:iCs w:val="0"/>
              </w:rPr>
              <w:t>d</w:t>
            </w:r>
            <w:r w:rsidRPr="000C1E0F">
              <w:rPr>
                <w:rFonts w:asciiTheme="minorHAnsi" w:eastAsiaTheme="minorEastAsia" w:hAnsiTheme="minorHAnsi" w:cstheme="minorBidi"/>
                <w:i w:val="0"/>
                <w:iCs w:val="0"/>
              </w:rPr>
              <w:t>ialog to show up the storage dialog won’t be shown</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Working connection</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User rights for creating a database, for creating a login and user</w:t>
            </w:r>
          </w:p>
          <w:p w:rsidR="00A56B3E"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 xml:space="preserve">Checking if the server is able to handle </w:t>
            </w:r>
            <w:r w:rsidR="00630AB1">
              <w:rPr>
                <w:rFonts w:asciiTheme="minorHAnsi" w:eastAsiaTheme="minorEastAsia" w:hAnsiTheme="minorHAnsi" w:cstheme="minorBidi"/>
                <w:i w:val="0"/>
                <w:iCs w:val="0"/>
              </w:rPr>
              <w:t>SQL</w:t>
            </w:r>
            <w:r w:rsidRPr="000C1E0F">
              <w:rPr>
                <w:rFonts w:asciiTheme="minorHAnsi" w:eastAsiaTheme="minorEastAsia" w:hAnsiTheme="minorHAnsi" w:cstheme="minorBidi"/>
                <w:i w:val="0"/>
                <w:iCs w:val="0"/>
              </w:rPr>
              <w:t xml:space="preserve"> user connects</w:t>
            </w:r>
          </w:p>
          <w:p w:rsidR="00A56B3E" w:rsidRPr="000C1E0F" w:rsidRDefault="00A56B3E" w:rsidP="00A56B3E">
            <w:pPr>
              <w:spacing w:after="0" w:line="240" w:lineRule="auto"/>
              <w:rPr>
                <w:rFonts w:asciiTheme="minorHAnsi" w:eastAsiaTheme="minorEastAsia" w:hAnsiTheme="minorHAnsi" w:cstheme="minorBidi"/>
                <w:b/>
                <w:i w:val="0"/>
                <w:iCs w:val="0"/>
              </w:rPr>
            </w:pPr>
          </w:p>
        </w:tc>
        <w:tc>
          <w:tcPr>
            <w:tcW w:w="5359" w:type="dxa"/>
          </w:tcPr>
          <w:p w:rsidR="00A56B3E"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805">
                <v:shape id="_x0000_i1034" type="#_x0000_t75" style="width:250.5pt;height:194.25pt" o:ole="">
                  <v:imagedata r:id="rId34" o:title=""/>
                </v:shape>
                <o:OLEObject Type="Embed" ProgID="PBrush" ShapeID="_x0000_i1034" DrawAspect="Content" ObjectID="_1286703288" r:id="rId35"/>
              </w:object>
            </w:r>
          </w:p>
          <w:p w:rsidR="005D030B" w:rsidRPr="000C1E0F" w:rsidRDefault="005D030B" w:rsidP="005D030B">
            <w:pPr>
              <w:tabs>
                <w:tab w:val="left" w:pos="1095"/>
              </w:tabs>
              <w:spacing w:after="0" w:line="240" w:lineRule="auto"/>
              <w:jc w:val="center"/>
              <w:rPr>
                <w:rFonts w:asciiTheme="minorHAnsi" w:eastAsiaTheme="minorEastAsia" w:hAnsiTheme="minorHAnsi" w:cstheme="minorBidi"/>
                <w:i w:val="0"/>
                <w:iCs w:val="0"/>
              </w:rPr>
            </w:pPr>
            <w:r>
              <w:rPr>
                <w:rFonts w:asciiTheme="minorHAnsi" w:eastAsiaTheme="minorEastAsia" w:hAnsiTheme="minorHAnsi" w:cstheme="minorBidi"/>
                <w:i w:val="0"/>
                <w:iCs w:val="0"/>
              </w:rPr>
              <w:t>(MSSQL Dialog – MySQL Dialog is similar)</w:t>
            </w:r>
          </w:p>
        </w:tc>
      </w:tr>
      <w:tr w:rsidR="00A56B3E" w:rsidRPr="000C1E0F" w:rsidTr="00A56B3E">
        <w:tc>
          <w:tcPr>
            <w:tcW w:w="9288" w:type="dxa"/>
            <w:gridSpan w:val="2"/>
          </w:tcPr>
          <w:p w:rsidR="00CE5F1A" w:rsidRDefault="00CE5F1A" w:rsidP="00A56B3E">
            <w:pPr>
              <w:pStyle w:val="berschrift5"/>
              <w:pBdr>
                <w:left w:val="dotted" w:sz="4" w:space="2" w:color="C0504D" w:themeColor="accent2"/>
                <w:bottom w:val="dotted" w:sz="4" w:space="2" w:color="C0504D" w:themeColor="accent2"/>
              </w:pBdr>
            </w:pPr>
          </w:p>
          <w:p w:rsidR="00A56B3E" w:rsidRPr="000C1E0F" w:rsidRDefault="00E735F5"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lang w:val="de-DE"/>
              </w:rPr>
            </w:pPr>
            <w:r>
              <w:br w:type="page"/>
            </w:r>
            <w:r w:rsidR="00A56B3E" w:rsidRPr="000C1E0F">
              <w:rPr>
                <w:rFonts w:asciiTheme="majorHAnsi" w:eastAsiaTheme="majorEastAsia" w:hAnsiTheme="majorHAnsi" w:cstheme="majorBidi"/>
                <w:i w:val="0"/>
                <w:iCs w:val="0"/>
                <w:color w:val="943634" w:themeColor="accent2" w:themeShade="BF"/>
              </w:rPr>
              <w:t>Database setup II/II dialog</w:t>
            </w:r>
          </w:p>
        </w:tc>
      </w:tr>
      <w:tr w:rsidR="00A56B3E" w:rsidRPr="000C1E0F" w:rsidTr="00A56B3E">
        <w:tc>
          <w:tcPr>
            <w:tcW w:w="3929" w:type="dxa"/>
          </w:tcPr>
          <w:p w:rsidR="00E735F5" w:rsidRDefault="00E735F5"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Used to create the user with which the web application connects to the database. (we do a prefill here.)</w:t>
            </w:r>
          </w:p>
          <w:p w:rsidR="00E735F5" w:rsidRDefault="00E735F5" w:rsidP="00A56B3E">
            <w:pPr>
              <w:spacing w:after="0" w:line="240" w:lineRule="auto"/>
              <w:jc w:val="both"/>
              <w:rPr>
                <w:rFonts w:asciiTheme="minorHAnsi" w:eastAsiaTheme="minorEastAsia" w:hAnsiTheme="minorHAnsi" w:cstheme="minorBidi"/>
                <w:b/>
                <w:i w:val="0"/>
                <w:iCs w:val="0"/>
              </w:rPr>
            </w:pPr>
          </w:p>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Set the USRPrefix property to alter proposed username</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Set the DBPrefix property to alter proposed database name</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for existing databases and proposes a database name</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for existing users and proposes a username</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propose and validates password</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validates if the chosen database or username are</w:t>
            </w:r>
            <w:r w:rsidR="00630AB1">
              <w:rPr>
                <w:rFonts w:asciiTheme="minorHAnsi" w:eastAsiaTheme="minorEastAsia" w:hAnsiTheme="minorHAnsi" w:cstheme="minorBidi"/>
                <w:i w:val="0"/>
                <w:iCs w:val="0"/>
              </w:rPr>
              <w:t xml:space="preserve"> </w:t>
            </w:r>
            <w:r w:rsidRPr="000C1E0F">
              <w:rPr>
                <w:rFonts w:asciiTheme="minorHAnsi" w:eastAsiaTheme="minorEastAsia" w:hAnsiTheme="minorHAnsi" w:cstheme="minorBidi"/>
                <w:i w:val="0"/>
                <w:iCs w:val="0"/>
              </w:rPr>
              <w:t>already used</w:t>
            </w:r>
          </w:p>
          <w:p w:rsidR="00A56B3E" w:rsidRPr="000C1E0F" w:rsidRDefault="00A56B3E" w:rsidP="00A56B3E">
            <w:pPr>
              <w:spacing w:after="0" w:line="240" w:lineRule="auto"/>
              <w:rPr>
                <w:rFonts w:asciiTheme="minorHAnsi" w:eastAsiaTheme="minorEastAsia" w:hAnsiTheme="minorHAnsi" w:cstheme="minorBidi"/>
                <w:b/>
                <w:i w:val="0"/>
                <w:iCs w:val="0"/>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35" type="#_x0000_t75" style="width:250.5pt;height:193.5pt" o:ole="">
                  <v:imagedata r:id="rId36" o:title=""/>
                </v:shape>
                <o:OLEObject Type="Embed" ProgID="PBrush" ShapeID="_x0000_i1035" DrawAspect="Content" ObjectID="_1286703289" r:id="rId37"/>
              </w:object>
            </w:r>
          </w:p>
        </w:tc>
      </w:tr>
    </w:tbl>
    <w:p w:rsidR="00CE5F1A" w:rsidRDefault="00CE5F1A">
      <w:bookmarkStart w:id="20" w:name="CreateFirstUserDialog"/>
      <w:r>
        <w:rPr>
          <w:b/>
          <w:bCs/>
        </w:rPr>
        <w:br w:type="page"/>
      </w:r>
    </w:p>
    <w:tbl>
      <w:tblPr>
        <w:tblW w:w="0" w:type="auto"/>
        <w:tblLook w:val="04A0"/>
      </w:tblPr>
      <w:tblGrid>
        <w:gridCol w:w="3929"/>
        <w:gridCol w:w="5359"/>
      </w:tblGrid>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lang w:val="de-DE"/>
              </w:rPr>
            </w:pPr>
            <w:r w:rsidRPr="000C1E0F">
              <w:rPr>
                <w:rFonts w:asciiTheme="majorHAnsi" w:eastAsiaTheme="majorEastAsia" w:hAnsiTheme="majorHAnsi" w:cstheme="majorBidi"/>
                <w:i w:val="0"/>
                <w:iCs w:val="0"/>
                <w:color w:val="943634" w:themeColor="accent2" w:themeShade="BF"/>
              </w:rPr>
              <w:lastRenderedPageBreak/>
              <w:t>Create first user dialog</w:t>
            </w:r>
            <w:bookmarkEnd w:id="20"/>
          </w:p>
        </w:tc>
      </w:tr>
      <w:tr w:rsidR="00A56B3E" w:rsidRPr="000C1E0F" w:rsidTr="00A56B3E">
        <w:tc>
          <w:tcPr>
            <w:tcW w:w="3929" w:type="dxa"/>
          </w:tcPr>
          <w:p w:rsidR="00E735F5" w:rsidRDefault="00E735F5"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 xml:space="preserve">Used </w:t>
            </w:r>
            <w:r w:rsidR="00305599">
              <w:rPr>
                <w:rFonts w:asciiTheme="minorHAnsi" w:eastAsiaTheme="minorEastAsia" w:hAnsiTheme="minorHAnsi" w:cstheme="minorBidi"/>
                <w:b/>
                <w:i w:val="0"/>
                <w:iCs w:val="0"/>
              </w:rPr>
              <w:t>to create</w:t>
            </w:r>
            <w:r>
              <w:rPr>
                <w:rFonts w:asciiTheme="minorHAnsi" w:eastAsiaTheme="minorEastAsia" w:hAnsiTheme="minorHAnsi" w:cstheme="minorBidi"/>
                <w:b/>
                <w:i w:val="0"/>
                <w:iCs w:val="0"/>
              </w:rPr>
              <w:t xml:space="preserve"> the (first) admin user of the web application (e.g. </w:t>
            </w:r>
            <w:r w:rsidR="00305599">
              <w:rPr>
                <w:rFonts w:asciiTheme="minorHAnsi" w:eastAsiaTheme="minorEastAsia" w:hAnsiTheme="minorHAnsi" w:cstheme="minorBidi"/>
                <w:b/>
                <w:i w:val="0"/>
                <w:iCs w:val="0"/>
              </w:rPr>
              <w:t xml:space="preserve">a </w:t>
            </w:r>
            <w:r>
              <w:rPr>
                <w:rFonts w:asciiTheme="minorHAnsi" w:eastAsiaTheme="minorEastAsia" w:hAnsiTheme="minorHAnsi" w:cstheme="minorBidi"/>
                <w:b/>
                <w:i w:val="0"/>
                <w:iCs w:val="0"/>
              </w:rPr>
              <w:t xml:space="preserve">CMS Web administrator) </w:t>
            </w:r>
          </w:p>
          <w:p w:rsidR="00E735F5" w:rsidRDefault="00E735F5" w:rsidP="00A56B3E">
            <w:pPr>
              <w:spacing w:after="0" w:line="240" w:lineRule="auto"/>
              <w:jc w:val="both"/>
              <w:rPr>
                <w:rFonts w:asciiTheme="minorHAnsi" w:eastAsiaTheme="minorEastAsia" w:hAnsiTheme="minorHAnsi" w:cstheme="minorBidi"/>
                <w:b/>
                <w:i w:val="0"/>
                <w:iCs w:val="0"/>
              </w:rPr>
            </w:pPr>
          </w:p>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To show this dialog set the ShowCreateFirstUserDlg property to 1</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If whitespaces are allowed for the username set the FirstUsernameWhitespaces property to 1</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For valid username</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For valid password</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For valid email address</w:t>
            </w:r>
          </w:p>
          <w:p w:rsidR="00ED6163" w:rsidRDefault="00ED6163" w:rsidP="00A56B3E">
            <w:pPr>
              <w:spacing w:after="0" w:line="240" w:lineRule="auto"/>
              <w:rPr>
                <w:rFonts w:asciiTheme="minorHAnsi" w:eastAsiaTheme="minorEastAsia" w:hAnsiTheme="minorHAnsi" w:cstheme="minorBidi"/>
                <w:b/>
                <w:i w:val="0"/>
                <w:iCs w:val="0"/>
              </w:rPr>
            </w:pPr>
          </w:p>
          <w:p w:rsidR="00CE5F1A" w:rsidRPr="000C1E0F" w:rsidRDefault="00CE5F1A" w:rsidP="00A56B3E">
            <w:pPr>
              <w:spacing w:after="0" w:line="240" w:lineRule="auto"/>
              <w:rPr>
                <w:rFonts w:asciiTheme="minorHAnsi" w:eastAsiaTheme="minorEastAsia" w:hAnsiTheme="minorHAnsi" w:cstheme="minorBidi"/>
                <w:b/>
                <w:i w:val="0"/>
                <w:iCs w:val="0"/>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36" type="#_x0000_t75" style="width:250.5pt;height:193.5pt" o:ole="">
                  <v:imagedata r:id="rId38" o:title=""/>
                </v:shape>
                <o:OLEObject Type="Embed" ProgID="PBrush" ShapeID="_x0000_i1036" DrawAspect="Content" ObjectID="_1286703290" r:id="rId39"/>
              </w:object>
            </w:r>
          </w:p>
        </w:tc>
      </w:tr>
      <w:tr w:rsidR="00A56B3E" w:rsidRPr="000C1E0F" w:rsidTr="00A56B3E">
        <w:tc>
          <w:tcPr>
            <w:tcW w:w="9288" w:type="dxa"/>
            <w:gridSpan w:val="2"/>
          </w:tcPr>
          <w:p w:rsidR="00CE5F1A" w:rsidRPr="00CE5F1A" w:rsidRDefault="00A56B3E" w:rsidP="00CE5F1A">
            <w:pPr>
              <w:pStyle w:val="berschrift5"/>
              <w:pBdr>
                <w:left w:val="dotted" w:sz="4" w:space="2" w:color="C0504D" w:themeColor="accent2"/>
                <w:bottom w:val="dotted" w:sz="4" w:space="2" w:color="C0504D" w:themeColor="accent2"/>
              </w:pBdr>
              <w:ind w:left="0"/>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t>Verify ready dialog</w:t>
            </w:r>
          </w:p>
        </w:tc>
      </w:tr>
      <w:tr w:rsidR="00A56B3E" w:rsidRPr="000C1E0F" w:rsidTr="00A56B3E">
        <w:tc>
          <w:tcPr>
            <w:tcW w:w="3929" w:type="dxa"/>
          </w:tcPr>
          <w:p w:rsidR="00A56B3E" w:rsidRPr="000C1E0F" w:rsidRDefault="00A56B3E" w:rsidP="00A56B3E">
            <w:pPr>
              <w:spacing w:after="0" w:line="240" w:lineRule="auto"/>
              <w:jc w:val="both"/>
              <w:rPr>
                <w:rFonts w:asciiTheme="minorHAnsi" w:eastAsiaTheme="minorEastAsia" w:hAnsiTheme="minorHAnsi" w:cstheme="minorBidi"/>
                <w:b/>
                <w:i w:val="0"/>
                <w:iCs w:val="0"/>
              </w:rPr>
            </w:pPr>
            <w:r w:rsidRPr="000C1E0F">
              <w:rPr>
                <w:rFonts w:asciiTheme="minorHAnsi" w:eastAsiaTheme="minorEastAsia" w:hAnsiTheme="minorHAnsi" w:cstheme="minorBidi"/>
                <w:b/>
                <w:i w:val="0"/>
                <w:iCs w:val="0"/>
              </w:rPr>
              <w:t>Verify ready dialog</w:t>
            </w:r>
            <w:r w:rsidR="00E735F5">
              <w:rPr>
                <w:rFonts w:asciiTheme="minorHAnsi" w:eastAsiaTheme="minorEastAsia" w:hAnsiTheme="minorHAnsi" w:cstheme="minorBidi"/>
                <w:b/>
                <w:i w:val="0"/>
                <w:iCs w:val="0"/>
              </w:rPr>
              <w:t>. After this the installation starts.</w:t>
            </w:r>
          </w:p>
          <w:p w:rsidR="00A56B3E" w:rsidRPr="000C1E0F" w:rsidRDefault="00A56B3E" w:rsidP="00A56B3E">
            <w:pPr>
              <w:spacing w:after="0" w:line="240" w:lineRule="auto"/>
              <w:jc w:val="both"/>
              <w:rPr>
                <w:rFonts w:asciiTheme="minorHAnsi" w:eastAsiaTheme="minorEastAsia" w:hAnsiTheme="minorHAnsi" w:cstheme="minorBidi"/>
                <w:b/>
                <w:i w:val="0"/>
                <w:iCs w:val="0"/>
              </w:rPr>
            </w:pPr>
          </w:p>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Default="00A56B3E"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Default="00ED6163" w:rsidP="00A56B3E">
            <w:pPr>
              <w:spacing w:after="0" w:line="240" w:lineRule="auto"/>
              <w:rPr>
                <w:rFonts w:asciiTheme="minorHAnsi" w:eastAsiaTheme="minorEastAsia" w:hAnsiTheme="minorHAnsi" w:cstheme="minorBidi"/>
                <w:b/>
                <w:i w:val="0"/>
                <w:iCs w:val="0"/>
              </w:rPr>
            </w:pPr>
          </w:p>
          <w:p w:rsidR="00ED6163" w:rsidRPr="000C1E0F" w:rsidRDefault="00ED6163" w:rsidP="00A56B3E">
            <w:pPr>
              <w:spacing w:after="0" w:line="240" w:lineRule="auto"/>
              <w:rPr>
                <w:rFonts w:asciiTheme="minorHAnsi" w:eastAsiaTheme="minorEastAsia" w:hAnsiTheme="minorHAnsi" w:cstheme="minorBidi"/>
                <w:b/>
                <w:i w:val="0"/>
                <w:iCs w:val="0"/>
              </w:rPr>
            </w:pPr>
          </w:p>
        </w:tc>
        <w:tc>
          <w:tcPr>
            <w:tcW w:w="5359" w:type="dxa"/>
          </w:tcPr>
          <w:p w:rsidR="00A56B3E"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37" type="#_x0000_t75" style="width:250.5pt;height:193.5pt" o:ole="">
                  <v:imagedata r:id="rId40" o:title=""/>
                </v:shape>
                <o:OLEObject Type="Embed" ProgID="PBrush" ShapeID="_x0000_i1037" DrawAspect="Content" ObjectID="_1286703291" r:id="rId41"/>
              </w:object>
            </w:r>
          </w:p>
          <w:p w:rsidR="00305599" w:rsidRDefault="00305599" w:rsidP="00A56B3E">
            <w:pPr>
              <w:tabs>
                <w:tab w:val="left" w:pos="1095"/>
              </w:tabs>
              <w:spacing w:after="0" w:line="240" w:lineRule="auto"/>
              <w:rPr>
                <w:rFonts w:asciiTheme="minorHAnsi" w:eastAsiaTheme="minorEastAsia" w:hAnsiTheme="minorHAnsi" w:cstheme="minorBidi"/>
                <w:i w:val="0"/>
                <w:iCs w:val="0"/>
              </w:rPr>
            </w:pPr>
          </w:p>
          <w:p w:rsidR="00305599" w:rsidRDefault="00305599" w:rsidP="00A56B3E">
            <w:pPr>
              <w:tabs>
                <w:tab w:val="left" w:pos="1095"/>
              </w:tabs>
              <w:spacing w:after="0" w:line="240" w:lineRule="auto"/>
              <w:rPr>
                <w:rFonts w:asciiTheme="minorHAnsi" w:eastAsiaTheme="minorEastAsia" w:hAnsiTheme="minorHAnsi" w:cstheme="minorBidi"/>
                <w:i w:val="0"/>
                <w:iCs w:val="0"/>
              </w:rPr>
            </w:pPr>
          </w:p>
          <w:p w:rsidR="00305599" w:rsidRPr="000C1E0F" w:rsidRDefault="00305599" w:rsidP="00A56B3E">
            <w:pPr>
              <w:tabs>
                <w:tab w:val="left" w:pos="1095"/>
              </w:tabs>
              <w:spacing w:after="0" w:line="240" w:lineRule="auto"/>
              <w:rPr>
                <w:rFonts w:asciiTheme="minorHAnsi" w:eastAsiaTheme="minorEastAsia" w:hAnsiTheme="minorHAnsi" w:cstheme="minorBidi"/>
                <w:i w:val="0"/>
                <w:iCs w:val="0"/>
              </w:rPr>
            </w:pPr>
          </w:p>
        </w:tc>
      </w:tr>
    </w:tbl>
    <w:p w:rsidR="00305599" w:rsidRDefault="00305599"/>
    <w:tbl>
      <w:tblPr>
        <w:tblW w:w="0" w:type="auto"/>
        <w:tblLook w:val="04A0"/>
      </w:tblPr>
      <w:tblGrid>
        <w:gridCol w:w="3929"/>
        <w:gridCol w:w="5359"/>
      </w:tblGrid>
      <w:tr w:rsidR="00305599" w:rsidRPr="000C1E0F" w:rsidTr="00A56B3E">
        <w:tc>
          <w:tcPr>
            <w:tcW w:w="3929" w:type="dxa"/>
          </w:tcPr>
          <w:p w:rsidR="00305599" w:rsidRDefault="00305599" w:rsidP="00A56B3E">
            <w:pPr>
              <w:spacing w:after="0" w:line="240" w:lineRule="auto"/>
              <w:jc w:val="both"/>
              <w:rPr>
                <w:rFonts w:asciiTheme="minorHAnsi" w:eastAsiaTheme="minorEastAsia" w:hAnsiTheme="minorHAnsi" w:cstheme="minorBidi"/>
                <w:b/>
                <w:i w:val="0"/>
                <w:iCs w:val="0"/>
              </w:rPr>
            </w:pPr>
            <w:r>
              <w:br w:type="page"/>
            </w:r>
          </w:p>
          <w:p w:rsidR="00305599" w:rsidRDefault="00305599" w:rsidP="00A56B3E">
            <w:pPr>
              <w:spacing w:after="0" w:line="240" w:lineRule="auto"/>
              <w:jc w:val="both"/>
              <w:rPr>
                <w:rFonts w:asciiTheme="minorHAnsi" w:eastAsiaTheme="minorEastAsia" w:hAnsiTheme="minorHAnsi" w:cstheme="minorBidi"/>
                <w:b/>
                <w:i w:val="0"/>
                <w:iCs w:val="0"/>
              </w:rPr>
            </w:pPr>
          </w:p>
          <w:p w:rsidR="00305599" w:rsidRPr="000C1E0F" w:rsidRDefault="00305599" w:rsidP="00A56B3E">
            <w:pPr>
              <w:spacing w:after="0" w:line="240" w:lineRule="auto"/>
              <w:jc w:val="both"/>
              <w:rPr>
                <w:rFonts w:asciiTheme="minorHAnsi" w:eastAsiaTheme="minorEastAsia" w:hAnsiTheme="minorHAnsi" w:cstheme="minorBidi"/>
                <w:b/>
                <w:i w:val="0"/>
                <w:iCs w:val="0"/>
              </w:rPr>
            </w:pPr>
          </w:p>
        </w:tc>
        <w:tc>
          <w:tcPr>
            <w:tcW w:w="5359" w:type="dxa"/>
          </w:tcPr>
          <w:p w:rsidR="00305599" w:rsidRPr="000C1E0F" w:rsidRDefault="00305599" w:rsidP="00A56B3E">
            <w:pPr>
              <w:tabs>
                <w:tab w:val="left" w:pos="1095"/>
              </w:tabs>
              <w:spacing w:after="0" w:line="240" w:lineRule="auto"/>
              <w:rPr>
                <w:rFonts w:asciiTheme="minorHAnsi" w:eastAsiaTheme="minorEastAsia" w:hAnsiTheme="minorHAnsi" w:cstheme="minorBidi"/>
                <w:i w:val="0"/>
                <w:iCs w:val="0"/>
              </w:rPr>
            </w:pPr>
          </w:p>
        </w:tc>
      </w:tr>
    </w:tbl>
    <w:p w:rsidR="00305599" w:rsidRDefault="00305599">
      <w:r>
        <w:rPr>
          <w:b/>
          <w:bCs/>
        </w:rPr>
        <w:br w:type="page"/>
      </w:r>
    </w:p>
    <w:tbl>
      <w:tblPr>
        <w:tblW w:w="0" w:type="auto"/>
        <w:tblLook w:val="04A0"/>
      </w:tblPr>
      <w:tblGrid>
        <w:gridCol w:w="3929"/>
        <w:gridCol w:w="5359"/>
      </w:tblGrid>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rPr>
            </w:pPr>
            <w:r w:rsidRPr="000C1E0F">
              <w:rPr>
                <w:rFonts w:asciiTheme="majorHAnsi" w:eastAsiaTheme="majorEastAsia" w:hAnsiTheme="majorHAnsi" w:cstheme="majorBidi"/>
                <w:i w:val="0"/>
                <w:iCs w:val="0"/>
                <w:color w:val="943634" w:themeColor="accent2" w:themeShade="BF"/>
              </w:rPr>
              <w:lastRenderedPageBreak/>
              <w:t>Progress dialog</w:t>
            </w:r>
          </w:p>
        </w:tc>
      </w:tr>
      <w:tr w:rsidR="00A56B3E" w:rsidRPr="000C1E0F" w:rsidTr="00A56B3E">
        <w:tc>
          <w:tcPr>
            <w:tcW w:w="3929" w:type="dxa"/>
          </w:tcPr>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Pr="000C1E0F" w:rsidRDefault="00A56B3E" w:rsidP="00A56B3E">
            <w:pPr>
              <w:spacing w:after="0" w:line="240" w:lineRule="auto"/>
              <w:rPr>
                <w:rFonts w:asciiTheme="minorHAnsi" w:eastAsiaTheme="minorEastAsia" w:hAnsiTheme="minorHAnsi" w:cstheme="minorBidi"/>
                <w:b/>
                <w:i w:val="0"/>
                <w:iCs w:val="0"/>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485" w:dyaOrig="5790">
                <v:shape id="_x0000_i1038" type="#_x0000_t75" style="width:251.25pt;height:194.25pt" o:ole="">
                  <v:imagedata r:id="rId42" o:title=""/>
                </v:shape>
                <o:OLEObject Type="Embed" ProgID="PBrush" ShapeID="_x0000_i1038" DrawAspect="Content" ObjectID="_1286703292" r:id="rId43"/>
              </w:object>
            </w:r>
          </w:p>
        </w:tc>
      </w:tr>
      <w:tr w:rsidR="00A56B3E" w:rsidRPr="000C1E0F" w:rsidTr="00A56B3E">
        <w:tc>
          <w:tcPr>
            <w:tcW w:w="9288" w:type="dxa"/>
            <w:gridSpan w:val="2"/>
          </w:tcPr>
          <w:p w:rsidR="00A56B3E" w:rsidRPr="000C1E0F" w:rsidRDefault="00A56B3E" w:rsidP="00A56B3E">
            <w:pPr>
              <w:pStyle w:val="berschrift5"/>
              <w:pBdr>
                <w:left w:val="dotted" w:sz="4" w:space="2" w:color="C0504D" w:themeColor="accent2"/>
                <w:bottom w:val="dotted" w:sz="4" w:space="2" w:color="C0504D" w:themeColor="accent2"/>
              </w:pBdr>
              <w:rPr>
                <w:rFonts w:asciiTheme="majorHAnsi" w:eastAsiaTheme="majorEastAsia" w:hAnsiTheme="majorHAnsi" w:cstheme="majorBidi"/>
                <w:i w:val="0"/>
                <w:iCs w:val="0"/>
                <w:color w:val="943634" w:themeColor="accent2" w:themeShade="BF"/>
                <w:lang w:val="de-DE"/>
              </w:rPr>
            </w:pPr>
            <w:bookmarkStart w:id="21" w:name="ExitDialog"/>
            <w:r w:rsidRPr="000C1E0F">
              <w:rPr>
                <w:rFonts w:asciiTheme="majorHAnsi" w:eastAsiaTheme="majorEastAsia" w:hAnsiTheme="majorHAnsi" w:cstheme="majorBidi"/>
                <w:i w:val="0"/>
                <w:iCs w:val="0"/>
                <w:color w:val="943634" w:themeColor="accent2" w:themeShade="BF"/>
              </w:rPr>
              <w:t>Exit dialog</w:t>
            </w:r>
            <w:bookmarkEnd w:id="21"/>
          </w:p>
        </w:tc>
      </w:tr>
      <w:tr w:rsidR="00A56B3E" w:rsidRPr="000C1E0F" w:rsidTr="00A56B3E">
        <w:tc>
          <w:tcPr>
            <w:tcW w:w="3929" w:type="dxa"/>
          </w:tcPr>
          <w:p w:rsidR="00117F72" w:rsidRDefault="00305599"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 xml:space="preserve">On the last dialog you have the possibility to </w:t>
            </w:r>
            <w:r w:rsidR="00117F72">
              <w:rPr>
                <w:rFonts w:asciiTheme="minorHAnsi" w:eastAsiaTheme="minorEastAsia" w:hAnsiTheme="minorHAnsi" w:cstheme="minorBidi"/>
                <w:b/>
                <w:i w:val="0"/>
                <w:iCs w:val="0"/>
              </w:rPr>
              <w:t>navigate the user automatically to the just installed web application using the standard browser.</w:t>
            </w:r>
          </w:p>
          <w:p w:rsidR="00A56B3E" w:rsidRPr="000C1E0F" w:rsidRDefault="009B5F9E" w:rsidP="00A56B3E">
            <w:pPr>
              <w:spacing w:after="0" w:line="240" w:lineRule="auto"/>
              <w:jc w:val="both"/>
              <w:rPr>
                <w:rFonts w:asciiTheme="minorHAnsi" w:eastAsiaTheme="minorEastAsia" w:hAnsiTheme="minorHAnsi" w:cstheme="minorBidi"/>
                <w:b/>
                <w:i w:val="0"/>
                <w:iCs w:val="0"/>
              </w:rPr>
            </w:pPr>
            <w:r>
              <w:rPr>
                <w:rFonts w:asciiTheme="minorHAnsi" w:eastAsiaTheme="minorEastAsia" w:hAnsiTheme="minorHAnsi" w:cstheme="minorBidi"/>
                <w:b/>
                <w:i w:val="0"/>
                <w:iCs w:val="0"/>
              </w:rPr>
              <w:t>Options (Properties)</w:t>
            </w:r>
            <w:r w:rsidR="00A56B3E" w:rsidRPr="000C1E0F">
              <w:rPr>
                <w:rFonts w:asciiTheme="minorHAnsi" w:eastAsiaTheme="minorEastAsia" w:hAnsiTheme="minorHAnsi" w:cstheme="minorBidi"/>
                <w:b/>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 xml:space="preserve">To show the web launch option set the </w:t>
            </w:r>
            <w:r w:rsidR="00630AB1">
              <w:rPr>
                <w:rFonts w:asciiTheme="minorHAnsi" w:eastAsiaTheme="minorEastAsia" w:hAnsiTheme="minorHAnsi" w:cstheme="minorBidi"/>
                <w:i w:val="0"/>
                <w:iCs w:val="0"/>
              </w:rPr>
              <w:t>Show</w:t>
            </w:r>
            <w:r w:rsidRPr="000C1E0F">
              <w:rPr>
                <w:rFonts w:asciiTheme="minorHAnsi" w:eastAsiaTheme="minorEastAsia" w:hAnsiTheme="minorHAnsi" w:cstheme="minorBidi"/>
                <w:i w:val="0"/>
                <w:iCs w:val="0"/>
              </w:rPr>
              <w:t>WebsiteLaunchOption  property to 1</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If the checkbox should be checked by default set the openurl property to yes</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If you want to route the user into a specific post setup directory change the STARTUPDIR property</w:t>
            </w:r>
          </w:p>
          <w:p w:rsidR="00A56B3E" w:rsidRPr="000C1E0F" w:rsidRDefault="00A56B3E" w:rsidP="00A56B3E">
            <w:pPr>
              <w:spacing w:after="0" w:line="240" w:lineRule="auto"/>
              <w:jc w:val="both"/>
              <w:rPr>
                <w:rFonts w:asciiTheme="minorHAnsi" w:eastAsiaTheme="minorEastAsia" w:hAnsiTheme="minorHAnsi" w:cstheme="minorBidi"/>
                <w:i w:val="0"/>
                <w:iCs w:val="0"/>
              </w:rPr>
            </w:pPr>
          </w:p>
          <w:p w:rsidR="00A56B3E" w:rsidRPr="000C1E0F" w:rsidRDefault="00A56B3E" w:rsidP="00A56B3E">
            <w:p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b/>
                <w:i w:val="0"/>
                <w:iCs w:val="0"/>
              </w:rPr>
              <w:t>Checks</w:t>
            </w:r>
            <w:r w:rsidRPr="000C1E0F">
              <w:rPr>
                <w:rFonts w:asciiTheme="minorHAnsi" w:eastAsiaTheme="minorEastAsia" w:hAnsiTheme="minorHAnsi" w:cstheme="minorBidi"/>
                <w:i w:val="0"/>
                <w:iCs w:val="0"/>
              </w:rPr>
              <w:t>:</w:t>
            </w:r>
          </w:p>
          <w:p w:rsidR="00A56B3E" w:rsidRPr="000C1E0F" w:rsidRDefault="00A56B3E" w:rsidP="00A56B3E">
            <w:pPr>
              <w:numPr>
                <w:ilvl w:val="0"/>
                <w:numId w:val="1"/>
              </w:numPr>
              <w:spacing w:after="0" w:line="240" w:lineRule="auto"/>
              <w:jc w:val="both"/>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t>None</w:t>
            </w:r>
          </w:p>
          <w:p w:rsidR="00A56B3E" w:rsidRPr="000C1E0F" w:rsidRDefault="00A56B3E" w:rsidP="00A56B3E">
            <w:pPr>
              <w:spacing w:after="0" w:line="240" w:lineRule="auto"/>
              <w:rPr>
                <w:rFonts w:asciiTheme="minorHAnsi" w:eastAsiaTheme="minorEastAsia" w:hAnsiTheme="minorHAnsi" w:cstheme="minorBidi"/>
                <w:b/>
                <w:i w:val="0"/>
                <w:iCs w:val="0"/>
              </w:rPr>
            </w:pPr>
          </w:p>
        </w:tc>
        <w:tc>
          <w:tcPr>
            <w:tcW w:w="5359" w:type="dxa"/>
          </w:tcPr>
          <w:p w:rsidR="00A56B3E" w:rsidRPr="000C1E0F" w:rsidRDefault="00A56B3E" w:rsidP="00A56B3E">
            <w:pPr>
              <w:tabs>
                <w:tab w:val="left" w:pos="1095"/>
              </w:tabs>
              <w:spacing w:after="0" w:line="240" w:lineRule="auto"/>
              <w:rPr>
                <w:rFonts w:asciiTheme="minorHAnsi" w:eastAsiaTheme="minorEastAsia" w:hAnsiTheme="minorHAnsi" w:cstheme="minorBidi"/>
                <w:i w:val="0"/>
                <w:iCs w:val="0"/>
              </w:rPr>
            </w:pPr>
            <w:r w:rsidRPr="000C1E0F">
              <w:rPr>
                <w:rFonts w:asciiTheme="minorHAnsi" w:eastAsiaTheme="minorEastAsia" w:hAnsiTheme="minorHAnsi" w:cstheme="minorBidi"/>
                <w:i w:val="0"/>
                <w:iCs w:val="0"/>
              </w:rPr>
              <w:object w:dxaOrig="7500" w:dyaOrig="5790">
                <v:shape id="_x0000_i1039" type="#_x0000_t75" style="width:250.5pt;height:195.75pt" o:ole="">
                  <v:imagedata r:id="rId44" o:title=""/>
                </v:shape>
                <o:OLEObject Type="Embed" ProgID="PBrush" ShapeID="_x0000_i1039" DrawAspect="Content" ObjectID="_1286703293" r:id="rId45"/>
              </w:object>
            </w:r>
          </w:p>
        </w:tc>
      </w:tr>
    </w:tbl>
    <w:p w:rsidR="0008207D" w:rsidRPr="0008207D" w:rsidRDefault="0008207D" w:rsidP="0008207D"/>
    <w:p w:rsidR="0008207D" w:rsidRPr="0030757C" w:rsidRDefault="00836736" w:rsidP="007F57A4">
      <w:pPr>
        <w:pStyle w:val="berschrift2"/>
      </w:pPr>
      <w:r>
        <w:br w:type="page"/>
      </w:r>
      <w:bookmarkStart w:id="22" w:name="_Toc177542876"/>
      <w:bookmarkStart w:id="23" w:name="_Toc212961428"/>
      <w:r w:rsidR="009B5F9E">
        <w:lastRenderedPageBreak/>
        <w:t>Options (Properties)</w:t>
      </w:r>
      <w:r w:rsidR="0030757C" w:rsidRPr="0030757C">
        <w:t xml:space="preserve"> </w:t>
      </w:r>
      <w:r w:rsidR="009B5F9E">
        <w:t>O</w:t>
      </w:r>
      <w:r w:rsidR="0030757C" w:rsidRPr="0030757C">
        <w:t>verview</w:t>
      </w:r>
      <w:bookmarkEnd w:id="22"/>
      <w:bookmarkEnd w:id="23"/>
    </w:p>
    <w:p w:rsidR="003B6272" w:rsidRDefault="00177900" w:rsidP="003B6272">
      <w:r>
        <w:t>Properties change the way the installer behaves during install, e.g. what is being checked before your web application installs, which dialogs to show to the user. Here is the list of</w:t>
      </w:r>
      <w:r w:rsidR="00117F72">
        <w:t xml:space="preserve"> all the properties you can set. Use WixEdit -&gt; click on properties (left) to modify the properties.</w:t>
      </w:r>
    </w:p>
    <w:tbl>
      <w:tblPr>
        <w:tblStyle w:val="HelleSchattierung-Akzent2"/>
        <w:tblW w:w="0" w:type="auto"/>
        <w:tblLook w:val="04A0"/>
      </w:tblPr>
      <w:tblGrid>
        <w:gridCol w:w="2694"/>
        <w:gridCol w:w="4766"/>
        <w:gridCol w:w="1828"/>
      </w:tblGrid>
      <w:tr w:rsidR="00AC761D" w:rsidRPr="000C1E0F" w:rsidTr="005D030B">
        <w:trPr>
          <w:cnfStyle w:val="100000000000"/>
          <w:trHeight w:val="333"/>
        </w:trPr>
        <w:tc>
          <w:tcPr>
            <w:cnfStyle w:val="001000000000"/>
            <w:tcW w:w="3036" w:type="dxa"/>
          </w:tcPr>
          <w:p w:rsidR="0030757C" w:rsidRPr="000C1E0F" w:rsidRDefault="009B5F9E" w:rsidP="009B5F9E">
            <w:pPr>
              <w:rPr>
                <w:rFonts w:eastAsiaTheme="minorEastAsia"/>
              </w:rPr>
            </w:pPr>
            <w:r>
              <w:rPr>
                <w:rFonts w:eastAsiaTheme="minorEastAsia"/>
              </w:rPr>
              <w:t>Property Name</w:t>
            </w:r>
            <w:r w:rsidR="0030757C" w:rsidRPr="000C1E0F">
              <w:rPr>
                <w:rFonts w:eastAsiaTheme="minorEastAsia"/>
              </w:rPr>
              <w:t>:</w:t>
            </w:r>
          </w:p>
        </w:tc>
        <w:tc>
          <w:tcPr>
            <w:tcW w:w="3876" w:type="dxa"/>
          </w:tcPr>
          <w:p w:rsidR="0030757C" w:rsidRPr="000C1E0F" w:rsidRDefault="0030757C" w:rsidP="004F44B8">
            <w:pPr>
              <w:cnfStyle w:val="100000000000"/>
              <w:rPr>
                <w:rFonts w:eastAsiaTheme="minorEastAsia"/>
              </w:rPr>
            </w:pPr>
            <w:r w:rsidRPr="000C1E0F">
              <w:rPr>
                <w:rFonts w:eastAsiaTheme="minorEastAsia"/>
              </w:rPr>
              <w:t>Purpose:</w:t>
            </w:r>
          </w:p>
        </w:tc>
        <w:tc>
          <w:tcPr>
            <w:tcW w:w="2376" w:type="dxa"/>
          </w:tcPr>
          <w:p w:rsidR="0030757C" w:rsidRPr="000C1E0F" w:rsidRDefault="0030757C" w:rsidP="004F44B8">
            <w:pPr>
              <w:cnfStyle w:val="100000000000"/>
              <w:rPr>
                <w:rFonts w:eastAsiaTheme="minorEastAsia"/>
              </w:rPr>
            </w:pPr>
            <w:r w:rsidRPr="000C1E0F">
              <w:rPr>
                <w:rFonts w:eastAsiaTheme="minorEastAsia"/>
              </w:rPr>
              <w:t>Values:</w:t>
            </w:r>
          </w:p>
        </w:tc>
      </w:tr>
      <w:tr w:rsidR="00AC761D" w:rsidRPr="000C1E0F" w:rsidTr="005D030B">
        <w:trPr>
          <w:cnfStyle w:val="000000100000"/>
          <w:trHeight w:val="818"/>
        </w:trPr>
        <w:tc>
          <w:tcPr>
            <w:cnfStyle w:val="001000000000"/>
            <w:tcW w:w="3036" w:type="dxa"/>
          </w:tcPr>
          <w:p w:rsidR="0030757C" w:rsidRPr="000C1E0F" w:rsidRDefault="0030757C" w:rsidP="004F44B8">
            <w:pPr>
              <w:rPr>
                <w:rFonts w:eastAsiaTheme="minorEastAsia"/>
              </w:rPr>
            </w:pPr>
            <w:r w:rsidRPr="000C1E0F">
              <w:rPr>
                <w:rFonts w:eastAsiaTheme="minorEastAsia"/>
              </w:rPr>
              <w:t>CheckForAJAX</w:t>
            </w:r>
          </w:p>
        </w:tc>
        <w:tc>
          <w:tcPr>
            <w:tcW w:w="3876" w:type="dxa"/>
          </w:tcPr>
          <w:p w:rsidR="000C46A0" w:rsidRPr="000C1E0F" w:rsidRDefault="00177900" w:rsidP="00117F72">
            <w:pPr>
              <w:cnfStyle w:val="000000100000"/>
              <w:rPr>
                <w:rFonts w:eastAsiaTheme="minorEastAsia"/>
              </w:rPr>
            </w:pPr>
            <w:r>
              <w:rPr>
                <w:rFonts w:eastAsiaTheme="minorEastAsia"/>
              </w:rPr>
              <w:t>(ASP.NET)</w:t>
            </w:r>
            <w:r w:rsidR="000C46A0">
              <w:rPr>
                <w:rFonts w:eastAsiaTheme="minorEastAsia"/>
              </w:rPr>
              <w:t xml:space="preserve"> checks if ASP.net AJAX extensions (V1) are installed.</w:t>
            </w:r>
            <w:r w:rsidR="000C46A0">
              <w:rPr>
                <w:rFonts w:eastAsiaTheme="minorEastAsia"/>
              </w:rPr>
              <w:br/>
              <w:t>1 : check is done</w:t>
            </w:r>
            <w:r w:rsidR="000C46A0">
              <w:rPr>
                <w:rFonts w:eastAsiaTheme="minorEastAsia"/>
              </w:rPr>
              <w:br/>
              <w:t>0: no check</w:t>
            </w:r>
            <w:r w:rsidR="00117F72">
              <w:rPr>
                <w:rFonts w:eastAsiaTheme="minorEastAsia"/>
              </w:rPr>
              <w:br/>
              <w:t>Note: if check is done and fails – user will be informed and cannot continue with installation.</w:t>
            </w:r>
          </w:p>
        </w:tc>
        <w:tc>
          <w:tcPr>
            <w:tcW w:w="2376" w:type="dxa"/>
          </w:tcPr>
          <w:p w:rsidR="0030757C" w:rsidRPr="000C1E0F" w:rsidRDefault="001033C0" w:rsidP="004F44B8">
            <w:pPr>
              <w:cnfStyle w:val="000000100000"/>
              <w:rPr>
                <w:rFonts w:eastAsiaTheme="minorEastAsia"/>
              </w:rPr>
            </w:pPr>
            <w:r w:rsidRPr="000C1E0F">
              <w:rPr>
                <w:rFonts w:eastAsiaTheme="minorEastAsia"/>
              </w:rPr>
              <w:t>0/1</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CheckForSQLSERVER</w:t>
            </w:r>
          </w:p>
        </w:tc>
        <w:tc>
          <w:tcPr>
            <w:tcW w:w="3876" w:type="dxa"/>
          </w:tcPr>
          <w:p w:rsidR="001033C0" w:rsidRPr="000C1E0F" w:rsidRDefault="000C46A0" w:rsidP="000C46A0">
            <w:pPr>
              <w:cnfStyle w:val="000000000000"/>
              <w:rPr>
                <w:rFonts w:eastAsiaTheme="minorEastAsia"/>
              </w:rPr>
            </w:pPr>
            <w:r>
              <w:rPr>
                <w:rFonts w:eastAsiaTheme="minorEastAsia"/>
              </w:rPr>
              <w:t>1 : search for SQL Server</w:t>
            </w:r>
            <w:r>
              <w:rPr>
                <w:rFonts w:eastAsiaTheme="minorEastAsia"/>
              </w:rPr>
              <w:br/>
              <w:t>0: no check</w:t>
            </w:r>
          </w:p>
        </w:tc>
        <w:tc>
          <w:tcPr>
            <w:tcW w:w="2376" w:type="dxa"/>
          </w:tcPr>
          <w:p w:rsidR="001033C0" w:rsidRPr="000C1E0F" w:rsidRDefault="001033C0" w:rsidP="004F44B8">
            <w:pPr>
              <w:cnfStyle w:val="000000000000"/>
              <w:rPr>
                <w:rFonts w:eastAsiaTheme="minorEastAsia"/>
              </w:rPr>
            </w:pPr>
            <w:r w:rsidRPr="000C1E0F">
              <w:rPr>
                <w:rFonts w:eastAsiaTheme="minorEastAsia"/>
              </w:rPr>
              <w:t>0/1</w:t>
            </w:r>
          </w:p>
        </w:tc>
      </w:tr>
      <w:tr w:rsidR="00AC761D" w:rsidRPr="000C1E0F" w:rsidTr="005D030B">
        <w:trPr>
          <w:cnfStyle w:val="000000100000"/>
          <w:trHeight w:val="818"/>
        </w:trPr>
        <w:tc>
          <w:tcPr>
            <w:cnfStyle w:val="001000000000"/>
            <w:tcW w:w="3036" w:type="dxa"/>
          </w:tcPr>
          <w:p w:rsidR="00A71561" w:rsidRPr="000C1E0F" w:rsidRDefault="00A71561" w:rsidP="004F44B8">
            <w:pPr>
              <w:rPr>
                <w:rFonts w:eastAsiaTheme="minorEastAsia"/>
              </w:rPr>
            </w:pPr>
            <w:r w:rsidRPr="00A71561">
              <w:rPr>
                <w:rFonts w:eastAsiaTheme="minorEastAsia"/>
              </w:rPr>
              <w:t>checkMYSQL40</w:t>
            </w:r>
          </w:p>
        </w:tc>
        <w:tc>
          <w:tcPr>
            <w:tcW w:w="3876" w:type="dxa"/>
          </w:tcPr>
          <w:p w:rsidR="00A71561" w:rsidRDefault="00A71561" w:rsidP="00860FCA">
            <w:pPr>
              <w:cnfStyle w:val="000000100000"/>
              <w:rPr>
                <w:rFonts w:eastAsiaTheme="minorEastAsia"/>
              </w:rPr>
            </w:pPr>
            <w:r>
              <w:rPr>
                <w:rFonts w:eastAsiaTheme="minorEastAsia"/>
              </w:rPr>
              <w:t>(MySQL only)</w:t>
            </w:r>
            <w:r>
              <w:rPr>
                <w:rFonts w:eastAsiaTheme="minorEastAsia"/>
              </w:rPr>
              <w:br/>
              <w:t>1 :makes sure that</w:t>
            </w:r>
            <w:r w:rsidRPr="00A71561">
              <w:rPr>
                <w:rFonts w:eastAsiaTheme="minorEastAsia"/>
              </w:rPr>
              <w:t xml:space="preserve"> sql-mode="MYSQL40"</w:t>
            </w:r>
            <w:r w:rsidR="00860FCA">
              <w:rPr>
                <w:rFonts w:eastAsiaTheme="minorEastAsia"/>
              </w:rPr>
              <w:t xml:space="preserve"> (my.ini) is present</w:t>
            </w:r>
            <w:r w:rsidR="00860FCA">
              <w:rPr>
                <w:rFonts w:eastAsiaTheme="minorEastAsia"/>
              </w:rPr>
              <w:br/>
              <w:t>0: no check (default)</w:t>
            </w:r>
            <w:r>
              <w:rPr>
                <w:rFonts w:eastAsiaTheme="minorEastAsia"/>
              </w:rPr>
              <w:br/>
              <w:t>Note:</w:t>
            </w:r>
            <w:r>
              <w:t xml:space="preserve"> does a “</w:t>
            </w:r>
            <w:r w:rsidRPr="00A71561">
              <w:rPr>
                <w:rFonts w:eastAsiaTheme="minorEastAsia"/>
              </w:rPr>
              <w:t>select @@sql_mode</w:t>
            </w:r>
            <w:r>
              <w:rPr>
                <w:rFonts w:eastAsiaTheme="minorEastAsia"/>
              </w:rPr>
              <w:t xml:space="preserve">” to verify that version 4 is used </w:t>
            </w:r>
            <w:r w:rsidR="00860FCA">
              <w:rPr>
                <w:rFonts w:eastAsiaTheme="minorEastAsia"/>
              </w:rPr>
              <w:t>– few web apps require this (e.g. Typo3)</w:t>
            </w:r>
            <w:r>
              <w:rPr>
                <w:rFonts w:eastAsiaTheme="minorEastAsia"/>
              </w:rPr>
              <w:t>.</w:t>
            </w:r>
          </w:p>
        </w:tc>
        <w:tc>
          <w:tcPr>
            <w:tcW w:w="2376" w:type="dxa"/>
          </w:tcPr>
          <w:p w:rsidR="00A71561" w:rsidRPr="000C1E0F" w:rsidRDefault="00A71561" w:rsidP="004F44B8">
            <w:pPr>
              <w:cnfStyle w:val="000000100000"/>
              <w:rPr>
                <w:rFonts w:eastAsiaTheme="minorEastAsia"/>
              </w:rPr>
            </w:pPr>
            <w:r>
              <w:rPr>
                <w:rFonts w:eastAsiaTheme="minorEastAsia"/>
              </w:rPr>
              <w:t>0/1</w:t>
            </w:r>
          </w:p>
        </w:tc>
      </w:tr>
      <w:tr w:rsidR="00AC761D" w:rsidRPr="000C1E0F" w:rsidTr="005D030B">
        <w:trPr>
          <w:trHeight w:val="818"/>
        </w:trPr>
        <w:tc>
          <w:tcPr>
            <w:cnfStyle w:val="001000000000"/>
            <w:tcW w:w="3036" w:type="dxa"/>
          </w:tcPr>
          <w:p w:rsidR="003C4AEC" w:rsidRPr="000C1E0F" w:rsidRDefault="003C4AEC" w:rsidP="003C4AEC">
            <w:pPr>
              <w:rPr>
                <w:rFonts w:eastAsiaTheme="minorEastAsia"/>
              </w:rPr>
            </w:pPr>
            <w:r w:rsidRPr="00177900">
              <w:rPr>
                <w:noProof/>
                <w:lang w:eastAsia="de-DE" w:bidi="ar-SA"/>
              </w:rPr>
              <w:t>checkForFullTextSearch</w:t>
            </w:r>
          </w:p>
        </w:tc>
        <w:tc>
          <w:tcPr>
            <w:tcW w:w="3876" w:type="dxa"/>
          </w:tcPr>
          <w:p w:rsidR="003C4AEC" w:rsidRPr="000C1E0F" w:rsidRDefault="00993272" w:rsidP="000C46A0">
            <w:pPr>
              <w:cnfStyle w:val="000000000000"/>
              <w:rPr>
                <w:rFonts w:eastAsiaTheme="minorEastAsia"/>
              </w:rPr>
            </w:pPr>
            <w:r>
              <w:rPr>
                <w:rFonts w:eastAsiaTheme="minorEastAsia"/>
              </w:rPr>
              <w:t>(MSSQL Server only)</w:t>
            </w:r>
            <w:r w:rsidR="000C46A0">
              <w:rPr>
                <w:rFonts w:eastAsiaTheme="minorEastAsia"/>
              </w:rPr>
              <w:br/>
              <w:t>1 : checks if MSSQL Server instance running is capable to do full text search</w:t>
            </w:r>
            <w:r w:rsidR="000C46A0">
              <w:rPr>
                <w:rFonts w:eastAsiaTheme="minorEastAsia"/>
              </w:rPr>
              <w:br/>
              <w:t>0: no check</w:t>
            </w:r>
          </w:p>
        </w:tc>
        <w:tc>
          <w:tcPr>
            <w:tcW w:w="2376" w:type="dxa"/>
          </w:tcPr>
          <w:p w:rsidR="003C4AEC" w:rsidRPr="000C1E0F" w:rsidRDefault="003C4AEC" w:rsidP="004F44B8">
            <w:pPr>
              <w:cnfStyle w:val="000000000000"/>
              <w:rPr>
                <w:rFonts w:eastAsiaTheme="minorEastAsia"/>
              </w:rPr>
            </w:pPr>
            <w:r>
              <w:rPr>
                <w:rFonts w:eastAsiaTheme="minorEastAsia"/>
              </w:rPr>
              <w:t>0/1</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ShowSetupTypeDlg</w:t>
            </w:r>
          </w:p>
        </w:tc>
        <w:tc>
          <w:tcPr>
            <w:tcW w:w="3876" w:type="dxa"/>
          </w:tcPr>
          <w:p w:rsidR="001033C0" w:rsidRPr="000C46A0" w:rsidRDefault="000C46A0" w:rsidP="000C46A0">
            <w:pPr>
              <w:cnfStyle w:val="000000100000"/>
              <w:rPr>
                <w:rFonts w:eastAsiaTheme="minorEastAsia"/>
                <w:lang w:val="de-DE"/>
              </w:rPr>
            </w:pPr>
            <w:r w:rsidRPr="000C46A0">
              <w:rPr>
                <w:rFonts w:eastAsiaTheme="minorEastAsia"/>
                <w:lang w:val="de-DE"/>
              </w:rPr>
              <w:t xml:space="preserve">1 : show </w:t>
            </w:r>
            <w:hyperlink w:anchor="SetupTypeDialog" w:history="1">
              <w:r w:rsidRPr="00985E19">
                <w:rPr>
                  <w:rStyle w:val="Hyperlink"/>
                  <w:rFonts w:eastAsiaTheme="minorEastAsia"/>
                  <w:lang w:val="de-DE"/>
                </w:rPr>
                <w:t>this</w:t>
              </w:r>
            </w:hyperlink>
            <w:r w:rsidRPr="000C46A0">
              <w:rPr>
                <w:rFonts w:eastAsiaTheme="minorEastAsia"/>
                <w:lang w:val="de-DE"/>
              </w:rPr>
              <w:t xml:space="preserve"> dialog</w:t>
            </w:r>
            <w:r w:rsidRPr="000C46A0">
              <w:rPr>
                <w:rFonts w:eastAsiaTheme="minorEastAsia"/>
                <w:lang w:val="de-DE"/>
              </w:rPr>
              <w:br/>
              <w:t>0: omit dialog</w:t>
            </w:r>
          </w:p>
        </w:tc>
        <w:tc>
          <w:tcPr>
            <w:tcW w:w="2376" w:type="dxa"/>
          </w:tcPr>
          <w:p w:rsidR="001033C0" w:rsidRPr="000C1E0F" w:rsidRDefault="001033C0" w:rsidP="004F44B8">
            <w:pPr>
              <w:cnfStyle w:val="000000100000"/>
              <w:rPr>
                <w:rFonts w:eastAsiaTheme="minorEastAsia"/>
              </w:rPr>
            </w:pPr>
            <w:r w:rsidRPr="000C1E0F">
              <w:rPr>
                <w:rFonts w:eastAsiaTheme="minorEastAsia"/>
              </w:rPr>
              <w:t>0/1</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VIRTUALDIRECTORYNAME</w:t>
            </w:r>
          </w:p>
        </w:tc>
        <w:tc>
          <w:tcPr>
            <w:tcW w:w="3876" w:type="dxa"/>
          </w:tcPr>
          <w:p w:rsidR="001033C0" w:rsidRPr="000C1E0F" w:rsidRDefault="00CD3453" w:rsidP="004F44B8">
            <w:pPr>
              <w:cnfStyle w:val="000000000000"/>
              <w:rPr>
                <w:rFonts w:eastAsiaTheme="minorEastAsia"/>
              </w:rPr>
            </w:pPr>
            <w:r w:rsidRPr="000C1E0F">
              <w:rPr>
                <w:rFonts w:eastAsiaTheme="minorEastAsia"/>
              </w:rPr>
              <w:t>Name of the virtual mapping directory</w:t>
            </w:r>
          </w:p>
        </w:tc>
        <w:tc>
          <w:tcPr>
            <w:tcW w:w="2376" w:type="dxa"/>
          </w:tcPr>
          <w:p w:rsidR="001033C0" w:rsidRPr="000C1E0F" w:rsidRDefault="001033C0" w:rsidP="004F44B8">
            <w:pPr>
              <w:cnfStyle w:val="000000000000"/>
              <w:rPr>
                <w:rFonts w:eastAsiaTheme="minorEastAsia"/>
              </w:rPr>
            </w:pPr>
            <w:r w:rsidRPr="000C1E0F">
              <w:rPr>
                <w:rFonts w:eastAsiaTheme="minorEastAsia"/>
              </w:rPr>
              <w:t>String (W3C url naming constraints)</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RequireNewWebsite</w:t>
            </w:r>
          </w:p>
        </w:tc>
        <w:tc>
          <w:tcPr>
            <w:tcW w:w="3876" w:type="dxa"/>
          </w:tcPr>
          <w:p w:rsidR="001033C0" w:rsidRPr="000C1E0F" w:rsidRDefault="00117F72" w:rsidP="00117F72">
            <w:pPr>
              <w:cnfStyle w:val="000000100000"/>
              <w:rPr>
                <w:rFonts w:eastAsiaTheme="minorEastAsia"/>
              </w:rPr>
            </w:pPr>
            <w:r>
              <w:rPr>
                <w:rFonts w:eastAsiaTheme="minorEastAsia"/>
              </w:rPr>
              <w:t xml:space="preserve">If set to 1 – the web application can be installed only into a new </w:t>
            </w:r>
            <w:r w:rsidR="00985E19" w:rsidRPr="000C1E0F">
              <w:rPr>
                <w:rFonts w:eastAsiaTheme="minorEastAsia"/>
              </w:rPr>
              <w:t>website</w:t>
            </w:r>
            <w:r>
              <w:rPr>
                <w:rFonts w:eastAsiaTheme="minorEastAsia"/>
              </w:rPr>
              <w:t>.</w:t>
            </w:r>
            <w:r w:rsidR="00985E19">
              <w:rPr>
                <w:rFonts w:eastAsiaTheme="minorEastAsia"/>
              </w:rPr>
              <w:br/>
            </w:r>
            <w:r w:rsidR="000C46A0" w:rsidRPr="000C46A0">
              <w:rPr>
                <w:rFonts w:eastAsiaTheme="minorEastAsia"/>
              </w:rPr>
              <w:t xml:space="preserve">1 : </w:t>
            </w:r>
            <w:r w:rsidR="00985E19">
              <w:rPr>
                <w:rFonts w:eastAsiaTheme="minorEastAsia"/>
              </w:rPr>
              <w:t xml:space="preserve">shows only </w:t>
            </w:r>
            <w:hyperlink w:anchor="NewWebsiteDialog" w:history="1">
              <w:r w:rsidR="000C46A0" w:rsidRPr="00985E19">
                <w:rPr>
                  <w:rStyle w:val="Hyperlink"/>
                  <w:rFonts w:eastAsiaTheme="minorEastAsia"/>
                </w:rPr>
                <w:t>this</w:t>
              </w:r>
            </w:hyperlink>
            <w:r w:rsidR="000C46A0" w:rsidRPr="000C46A0">
              <w:rPr>
                <w:rFonts w:eastAsiaTheme="minorEastAsia"/>
              </w:rPr>
              <w:t xml:space="preserve"> dialog</w:t>
            </w:r>
            <w:r w:rsidR="000C46A0" w:rsidRPr="000C46A0">
              <w:rPr>
                <w:rFonts w:eastAsiaTheme="minorEastAsia"/>
              </w:rPr>
              <w:br/>
              <w:t xml:space="preserve">0: </w:t>
            </w:r>
            <w:r w:rsidR="00985E19">
              <w:rPr>
                <w:rFonts w:eastAsiaTheme="minorEastAsia"/>
              </w:rPr>
              <w:t xml:space="preserve">shows also </w:t>
            </w:r>
            <w:hyperlink w:anchor="TargetDialog" w:history="1">
              <w:r w:rsidR="00985E19" w:rsidRPr="00985E19">
                <w:rPr>
                  <w:rStyle w:val="Hyperlink"/>
                  <w:rFonts w:eastAsiaTheme="minorEastAsia"/>
                </w:rPr>
                <w:t>this</w:t>
              </w:r>
            </w:hyperlink>
            <w:r w:rsidR="00985E19">
              <w:rPr>
                <w:rFonts w:eastAsiaTheme="minorEastAsia"/>
              </w:rPr>
              <w:t xml:space="preserve"> dialog</w:t>
            </w:r>
            <w:r w:rsidR="000C46A0">
              <w:rPr>
                <w:rFonts w:eastAsiaTheme="minorEastAsia"/>
              </w:rPr>
              <w:br/>
            </w:r>
          </w:p>
        </w:tc>
        <w:tc>
          <w:tcPr>
            <w:tcW w:w="2376" w:type="dxa"/>
          </w:tcPr>
          <w:p w:rsidR="001033C0" w:rsidRPr="000C1E0F" w:rsidRDefault="001033C0" w:rsidP="004F44B8">
            <w:pPr>
              <w:cnfStyle w:val="000000100000"/>
              <w:rPr>
                <w:rFonts w:eastAsiaTheme="minorEastAsia"/>
              </w:rPr>
            </w:pPr>
            <w:r w:rsidRPr="000C1E0F">
              <w:rPr>
                <w:rFonts w:eastAsiaTheme="minorEastAsia"/>
              </w:rPr>
              <w:t>0/1</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WEBAPPLICATIONNAME</w:t>
            </w:r>
          </w:p>
        </w:tc>
        <w:tc>
          <w:tcPr>
            <w:tcW w:w="3876" w:type="dxa"/>
          </w:tcPr>
          <w:p w:rsidR="001033C0" w:rsidRPr="000C1E0F" w:rsidRDefault="001033C0" w:rsidP="00117F72">
            <w:pPr>
              <w:cnfStyle w:val="000000000000"/>
              <w:rPr>
                <w:rFonts w:eastAsiaTheme="minorEastAsia"/>
              </w:rPr>
            </w:pPr>
            <w:r w:rsidRPr="000C1E0F">
              <w:rPr>
                <w:rFonts w:eastAsiaTheme="minorEastAsia"/>
              </w:rPr>
              <w:t>Used in IIS as web application nam</w:t>
            </w:r>
            <w:r w:rsidR="00117F72">
              <w:rPr>
                <w:rFonts w:eastAsiaTheme="minorEastAsia"/>
              </w:rPr>
              <w:t>e.</w:t>
            </w:r>
            <w:r w:rsidR="00117F72">
              <w:rPr>
                <w:rFonts w:eastAsiaTheme="minorEastAsia"/>
              </w:rPr>
              <w:br/>
              <w:t>(e.g. MyWebApplication)</w:t>
            </w:r>
          </w:p>
        </w:tc>
        <w:tc>
          <w:tcPr>
            <w:tcW w:w="2376" w:type="dxa"/>
          </w:tcPr>
          <w:p w:rsidR="001033C0" w:rsidRPr="000C1E0F" w:rsidRDefault="001033C0" w:rsidP="004F44B8">
            <w:pPr>
              <w:cnfStyle w:val="000000000000"/>
              <w:rPr>
                <w:rFonts w:eastAsiaTheme="minorEastAsia"/>
              </w:rPr>
            </w:pPr>
            <w:r w:rsidRPr="000C1E0F">
              <w:rPr>
                <w:rFonts w:eastAsiaTheme="minorEastAsia"/>
              </w:rPr>
              <w:t>String (MS IIS application naming constraints)</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WEBAPPLICATIONPOOLNAME</w:t>
            </w:r>
          </w:p>
        </w:tc>
        <w:tc>
          <w:tcPr>
            <w:tcW w:w="3876" w:type="dxa"/>
          </w:tcPr>
          <w:p w:rsidR="001033C0" w:rsidRPr="000C1E0F" w:rsidRDefault="00117F72" w:rsidP="00117F72">
            <w:pPr>
              <w:cnfStyle w:val="000000100000"/>
              <w:rPr>
                <w:rFonts w:eastAsiaTheme="minorEastAsia"/>
              </w:rPr>
            </w:pPr>
            <w:r>
              <w:rPr>
                <w:rFonts w:eastAsiaTheme="minorEastAsia"/>
              </w:rPr>
              <w:t xml:space="preserve">Websites installed using this template are always associated with a new separate application pool (serving one w3wp.exe) </w:t>
            </w:r>
            <w:r w:rsidR="001033C0" w:rsidRPr="000C1E0F">
              <w:rPr>
                <w:rFonts w:eastAsiaTheme="minorEastAsia"/>
              </w:rPr>
              <w:t xml:space="preserve">Used in IIS as application pool </w:t>
            </w:r>
            <w:r w:rsidR="001033C0" w:rsidRPr="000C1E0F">
              <w:rPr>
                <w:rFonts w:eastAsiaTheme="minorEastAsia"/>
              </w:rPr>
              <w:lastRenderedPageBreak/>
              <w:t>name</w:t>
            </w:r>
            <w:r>
              <w:rPr>
                <w:rFonts w:eastAsiaTheme="minorEastAsia"/>
              </w:rPr>
              <w:br/>
              <w:t xml:space="preserve"> (e.g. MyWebApplicationPool)</w:t>
            </w:r>
          </w:p>
        </w:tc>
        <w:tc>
          <w:tcPr>
            <w:tcW w:w="2376" w:type="dxa"/>
          </w:tcPr>
          <w:p w:rsidR="001033C0" w:rsidRPr="000C1E0F" w:rsidRDefault="001033C0" w:rsidP="004F44B8">
            <w:pPr>
              <w:cnfStyle w:val="000000100000"/>
              <w:rPr>
                <w:rFonts w:eastAsiaTheme="minorEastAsia"/>
              </w:rPr>
            </w:pPr>
            <w:r w:rsidRPr="000C1E0F">
              <w:rPr>
                <w:rFonts w:eastAsiaTheme="minorEastAsia"/>
              </w:rPr>
              <w:lastRenderedPageBreak/>
              <w:t xml:space="preserve">String (MS IIS application pool naming </w:t>
            </w:r>
            <w:r w:rsidRPr="000C1E0F">
              <w:rPr>
                <w:rFonts w:eastAsiaTheme="minorEastAsia"/>
              </w:rPr>
              <w:lastRenderedPageBreak/>
              <w:t>constraints)</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lastRenderedPageBreak/>
              <w:t>ShowStorage</w:t>
            </w:r>
            <w:r w:rsidR="009B5F9E">
              <w:rPr>
                <w:rFonts w:eastAsiaTheme="minorEastAsia"/>
              </w:rPr>
              <w:t>Options (Properties)</w:t>
            </w:r>
            <w:r w:rsidRPr="000C1E0F">
              <w:rPr>
                <w:rFonts w:eastAsiaTheme="minorEastAsia"/>
              </w:rPr>
              <w:t>Dlg</w:t>
            </w:r>
          </w:p>
        </w:tc>
        <w:tc>
          <w:tcPr>
            <w:tcW w:w="3876" w:type="dxa"/>
          </w:tcPr>
          <w:p w:rsidR="001033C0" w:rsidRPr="000C46A0" w:rsidRDefault="000C46A0" w:rsidP="004F44B8">
            <w:pPr>
              <w:cnfStyle w:val="000000000000"/>
              <w:rPr>
                <w:rFonts w:eastAsiaTheme="minorEastAsia"/>
                <w:lang w:val="de-DE"/>
              </w:rPr>
            </w:pPr>
            <w:r w:rsidRPr="00EA15BC">
              <w:rPr>
                <w:rFonts w:eastAsiaTheme="minorEastAsia"/>
                <w:lang w:val="de-DE"/>
              </w:rPr>
              <w:t xml:space="preserve">1 : show </w:t>
            </w:r>
            <w:hyperlink w:anchor="StorageOptionsDialog" w:history="1">
              <w:r w:rsidRPr="00985E19">
                <w:rPr>
                  <w:rStyle w:val="Hyperlink"/>
                  <w:rFonts w:eastAsiaTheme="minorEastAsia"/>
                  <w:lang w:val="de-DE"/>
                </w:rPr>
                <w:t>this</w:t>
              </w:r>
            </w:hyperlink>
            <w:r w:rsidRPr="000C46A0">
              <w:rPr>
                <w:rFonts w:eastAsiaTheme="minorEastAsia"/>
                <w:lang w:val="de-DE"/>
              </w:rPr>
              <w:t xml:space="preserve"> dialog</w:t>
            </w:r>
            <w:r w:rsidRPr="000C46A0">
              <w:rPr>
                <w:rFonts w:eastAsiaTheme="minorEastAsia"/>
                <w:lang w:val="de-DE"/>
              </w:rPr>
              <w:br/>
              <w:t>0: omit dialog</w:t>
            </w:r>
          </w:p>
        </w:tc>
        <w:tc>
          <w:tcPr>
            <w:tcW w:w="2376" w:type="dxa"/>
          </w:tcPr>
          <w:p w:rsidR="001033C0" w:rsidRPr="000C1E0F" w:rsidRDefault="001033C0" w:rsidP="004F44B8">
            <w:pPr>
              <w:cnfStyle w:val="000000000000"/>
              <w:rPr>
                <w:rFonts w:eastAsiaTheme="minorEastAsia"/>
              </w:rPr>
            </w:pPr>
            <w:r w:rsidRPr="000C1E0F">
              <w:rPr>
                <w:rFonts w:eastAsiaTheme="minorEastAsia"/>
              </w:rPr>
              <w:t>0/1</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RequireSQLDatabase</w:t>
            </w:r>
          </w:p>
        </w:tc>
        <w:tc>
          <w:tcPr>
            <w:tcW w:w="3876" w:type="dxa"/>
          </w:tcPr>
          <w:p w:rsidR="001033C0" w:rsidRPr="00985E19" w:rsidRDefault="00117F72" w:rsidP="00117F72">
            <w:pPr>
              <w:cnfStyle w:val="000000100000"/>
              <w:rPr>
                <w:rFonts w:eastAsiaTheme="minorEastAsia"/>
              </w:rPr>
            </w:pPr>
            <w:r>
              <w:rPr>
                <w:rFonts w:eastAsiaTheme="minorEastAsia"/>
              </w:rPr>
              <w:t>Set this property to 1 if your web application requires a  SQL Database</w:t>
            </w:r>
            <w:r>
              <w:rPr>
                <w:rFonts w:eastAsiaTheme="minorEastAsia"/>
              </w:rPr>
              <w:br/>
            </w:r>
            <w:r w:rsidR="000C46A0" w:rsidRPr="00985E19">
              <w:rPr>
                <w:rFonts w:eastAsiaTheme="minorEastAsia"/>
              </w:rPr>
              <w:t xml:space="preserve">1 : show </w:t>
            </w:r>
            <w:hyperlink w:anchor="DatabaseSetup" w:history="1">
              <w:r w:rsidR="000C46A0" w:rsidRPr="00E735F5">
                <w:rPr>
                  <w:rStyle w:val="Hyperlink"/>
                  <w:rFonts w:eastAsiaTheme="minorEastAsia"/>
                </w:rPr>
                <w:t>this</w:t>
              </w:r>
            </w:hyperlink>
            <w:r w:rsidR="000C46A0" w:rsidRPr="00985E19">
              <w:rPr>
                <w:rFonts w:eastAsiaTheme="minorEastAsia"/>
              </w:rPr>
              <w:t xml:space="preserve"> dialog</w:t>
            </w:r>
            <w:r w:rsidR="000C46A0" w:rsidRPr="00985E19">
              <w:rPr>
                <w:rFonts w:eastAsiaTheme="minorEastAsia"/>
              </w:rPr>
              <w:br/>
              <w:t>0: omit dialog</w:t>
            </w:r>
            <w:r w:rsidR="000C46A0" w:rsidRPr="00985E19">
              <w:rPr>
                <w:rFonts w:eastAsiaTheme="minorEastAsia"/>
              </w:rPr>
              <w:br/>
            </w:r>
          </w:p>
        </w:tc>
        <w:tc>
          <w:tcPr>
            <w:tcW w:w="2376" w:type="dxa"/>
          </w:tcPr>
          <w:p w:rsidR="001033C0" w:rsidRPr="000C1E0F" w:rsidRDefault="001033C0" w:rsidP="004F44B8">
            <w:pPr>
              <w:cnfStyle w:val="000000100000"/>
              <w:rPr>
                <w:rFonts w:eastAsiaTheme="minorEastAsia"/>
              </w:rPr>
            </w:pPr>
            <w:r w:rsidRPr="000C1E0F">
              <w:rPr>
                <w:rFonts w:eastAsiaTheme="minorEastAsia"/>
              </w:rPr>
              <w:t>0/1</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DBPrefix</w:t>
            </w:r>
          </w:p>
        </w:tc>
        <w:tc>
          <w:tcPr>
            <w:tcW w:w="3876" w:type="dxa"/>
          </w:tcPr>
          <w:p w:rsidR="004C0C30" w:rsidRPr="000C1E0F" w:rsidRDefault="00CD3453" w:rsidP="004F44B8">
            <w:pPr>
              <w:cnfStyle w:val="000000000000"/>
              <w:rPr>
                <w:rFonts w:eastAsiaTheme="minorEastAsia"/>
              </w:rPr>
            </w:pPr>
            <w:r w:rsidRPr="000C1E0F">
              <w:rPr>
                <w:rFonts w:eastAsiaTheme="minorEastAsia"/>
              </w:rPr>
              <w:t>Prefix for free database name proposal</w:t>
            </w:r>
            <w:r w:rsidR="004C0C30">
              <w:rPr>
                <w:rFonts w:eastAsiaTheme="minorEastAsia"/>
              </w:rPr>
              <w:br/>
              <w:t>(e.g. MyWebApplicationDB_)</w:t>
            </w:r>
          </w:p>
        </w:tc>
        <w:tc>
          <w:tcPr>
            <w:tcW w:w="2376" w:type="dxa"/>
          </w:tcPr>
          <w:p w:rsidR="001033C0" w:rsidRPr="000C1E0F" w:rsidRDefault="001033C0" w:rsidP="004F44B8">
            <w:pPr>
              <w:cnfStyle w:val="000000000000"/>
              <w:rPr>
                <w:rFonts w:eastAsiaTheme="minorEastAsia"/>
              </w:rPr>
            </w:pPr>
            <w:r w:rsidRPr="000C1E0F">
              <w:rPr>
                <w:rFonts w:eastAsiaTheme="minorEastAsia"/>
              </w:rPr>
              <w:t>String (MS SQL Database naming constraints)</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USRPrefix</w:t>
            </w:r>
          </w:p>
        </w:tc>
        <w:tc>
          <w:tcPr>
            <w:tcW w:w="3876" w:type="dxa"/>
          </w:tcPr>
          <w:p w:rsidR="004C0C30" w:rsidRPr="000C1E0F" w:rsidRDefault="00F9770C" w:rsidP="004F44B8">
            <w:pPr>
              <w:cnfStyle w:val="000000100000"/>
              <w:rPr>
                <w:rFonts w:eastAsiaTheme="minorEastAsia"/>
              </w:rPr>
            </w:pPr>
            <w:r w:rsidRPr="000C1E0F">
              <w:rPr>
                <w:rFonts w:eastAsiaTheme="minorEastAsia"/>
              </w:rPr>
              <w:t xml:space="preserve">Prefix for </w:t>
            </w:r>
            <w:r w:rsidR="00A123D5" w:rsidRPr="000C1E0F">
              <w:rPr>
                <w:rFonts w:eastAsiaTheme="minorEastAsia"/>
              </w:rPr>
              <w:t>free database user name proposal</w:t>
            </w:r>
            <w:r w:rsidR="004C0C30">
              <w:rPr>
                <w:rFonts w:eastAsiaTheme="minorEastAsia"/>
              </w:rPr>
              <w:br/>
              <w:t>(e.g. MyWebApplicationDBUser_)</w:t>
            </w:r>
          </w:p>
        </w:tc>
        <w:tc>
          <w:tcPr>
            <w:tcW w:w="2376" w:type="dxa"/>
          </w:tcPr>
          <w:p w:rsidR="001033C0" w:rsidRPr="000C1E0F" w:rsidRDefault="001033C0" w:rsidP="004F44B8">
            <w:pPr>
              <w:cnfStyle w:val="000000100000"/>
              <w:rPr>
                <w:rFonts w:eastAsiaTheme="minorEastAsia"/>
              </w:rPr>
            </w:pPr>
            <w:r w:rsidRPr="000C1E0F">
              <w:rPr>
                <w:rFonts w:eastAsiaTheme="minorEastAsia"/>
              </w:rPr>
              <w:t>String (MS SQL user/login naming constraints)</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ShowCreateFirstUserDlg</w:t>
            </w:r>
          </w:p>
        </w:tc>
        <w:tc>
          <w:tcPr>
            <w:tcW w:w="3876" w:type="dxa"/>
          </w:tcPr>
          <w:p w:rsidR="001033C0" w:rsidRPr="000C46A0" w:rsidRDefault="000C46A0" w:rsidP="004F44B8">
            <w:pPr>
              <w:cnfStyle w:val="000000000000"/>
              <w:rPr>
                <w:rFonts w:eastAsiaTheme="minorEastAsia"/>
                <w:lang w:val="de-DE"/>
              </w:rPr>
            </w:pPr>
            <w:r w:rsidRPr="000C46A0">
              <w:rPr>
                <w:rFonts w:eastAsiaTheme="minorEastAsia"/>
                <w:lang w:val="de-DE"/>
              </w:rPr>
              <w:t xml:space="preserve">1 : show </w:t>
            </w:r>
            <w:hyperlink w:anchor="CreateFirstUserDialog" w:history="1">
              <w:r w:rsidRPr="00E735F5">
                <w:rPr>
                  <w:rStyle w:val="Hyperlink"/>
                  <w:rFonts w:eastAsiaTheme="minorEastAsia"/>
                  <w:lang w:val="de-DE"/>
                </w:rPr>
                <w:t>this</w:t>
              </w:r>
            </w:hyperlink>
            <w:r w:rsidRPr="000C46A0">
              <w:rPr>
                <w:rFonts w:eastAsiaTheme="minorEastAsia"/>
                <w:lang w:val="de-DE"/>
              </w:rPr>
              <w:t xml:space="preserve"> dialog</w:t>
            </w:r>
            <w:r w:rsidRPr="000C46A0">
              <w:rPr>
                <w:rFonts w:eastAsiaTheme="minorEastAsia"/>
                <w:lang w:val="de-DE"/>
              </w:rPr>
              <w:br/>
              <w:t>0: omit dialog</w:t>
            </w:r>
          </w:p>
        </w:tc>
        <w:tc>
          <w:tcPr>
            <w:tcW w:w="2376" w:type="dxa"/>
          </w:tcPr>
          <w:p w:rsidR="001033C0" w:rsidRPr="000C1E0F" w:rsidRDefault="001033C0" w:rsidP="004F44B8">
            <w:pPr>
              <w:cnfStyle w:val="000000000000"/>
              <w:rPr>
                <w:rFonts w:eastAsiaTheme="minorEastAsia"/>
              </w:rPr>
            </w:pPr>
            <w:r w:rsidRPr="000C1E0F">
              <w:rPr>
                <w:rFonts w:eastAsiaTheme="minorEastAsia"/>
              </w:rPr>
              <w:t>0/1</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ShowWebsiteLaunchOption</w:t>
            </w:r>
          </w:p>
        </w:tc>
        <w:tc>
          <w:tcPr>
            <w:tcW w:w="3876" w:type="dxa"/>
          </w:tcPr>
          <w:p w:rsidR="001033C0" w:rsidRPr="000C1E0F" w:rsidRDefault="001033C0" w:rsidP="004F44B8">
            <w:pPr>
              <w:cnfStyle w:val="000000100000"/>
              <w:rPr>
                <w:rFonts w:eastAsiaTheme="minorEastAsia"/>
              </w:rPr>
            </w:pPr>
            <w:r w:rsidRPr="000C1E0F">
              <w:rPr>
                <w:rFonts w:eastAsiaTheme="minorEastAsia"/>
              </w:rPr>
              <w:t>Show / hide launch checkbox for web-based post setup</w:t>
            </w:r>
          </w:p>
        </w:tc>
        <w:tc>
          <w:tcPr>
            <w:tcW w:w="2376" w:type="dxa"/>
          </w:tcPr>
          <w:p w:rsidR="001033C0" w:rsidRPr="000C1E0F" w:rsidRDefault="001033C0" w:rsidP="004F44B8">
            <w:pPr>
              <w:cnfStyle w:val="000000100000"/>
              <w:rPr>
                <w:rFonts w:eastAsiaTheme="minorEastAsia"/>
              </w:rPr>
            </w:pPr>
            <w:r w:rsidRPr="000C1E0F">
              <w:rPr>
                <w:rFonts w:eastAsiaTheme="minorEastAsia"/>
              </w:rPr>
              <w:t>0/1</w:t>
            </w:r>
          </w:p>
        </w:tc>
      </w:tr>
      <w:tr w:rsidR="00AC761D" w:rsidRPr="000C1E0F" w:rsidTr="005D030B">
        <w:trPr>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openurl</w:t>
            </w:r>
          </w:p>
        </w:tc>
        <w:tc>
          <w:tcPr>
            <w:tcW w:w="3876" w:type="dxa"/>
          </w:tcPr>
          <w:p w:rsidR="001033C0" w:rsidRPr="000C1E0F" w:rsidRDefault="00EE47AE" w:rsidP="00EE47AE">
            <w:pPr>
              <w:cnfStyle w:val="000000000000"/>
              <w:rPr>
                <w:rFonts w:eastAsiaTheme="minorEastAsia"/>
              </w:rPr>
            </w:pPr>
            <w:r>
              <w:rPr>
                <w:rFonts w:eastAsiaTheme="minorEastAsia"/>
              </w:rPr>
              <w:t xml:space="preserve">Do you want the checkbox for launching the </w:t>
            </w:r>
            <w:r w:rsidR="001033C0" w:rsidRPr="000C1E0F">
              <w:rPr>
                <w:rFonts w:eastAsiaTheme="minorEastAsia"/>
              </w:rPr>
              <w:t xml:space="preserve">website </w:t>
            </w:r>
            <w:r>
              <w:rPr>
                <w:rFonts w:eastAsiaTheme="minorEastAsia"/>
              </w:rPr>
              <w:t xml:space="preserve">on the </w:t>
            </w:r>
            <w:hyperlink w:anchor="ExitDialog" w:history="1">
              <w:r w:rsidRPr="00EE47AE">
                <w:rPr>
                  <w:rStyle w:val="Hyperlink"/>
                  <w:rFonts w:eastAsiaTheme="minorEastAsia"/>
                </w:rPr>
                <w:t>last dialog</w:t>
              </w:r>
            </w:hyperlink>
            <w:r>
              <w:rPr>
                <w:rFonts w:eastAsiaTheme="minorEastAsia"/>
              </w:rPr>
              <w:t>.</w:t>
            </w:r>
          </w:p>
        </w:tc>
        <w:tc>
          <w:tcPr>
            <w:tcW w:w="2376" w:type="dxa"/>
          </w:tcPr>
          <w:p w:rsidR="001033C0" w:rsidRPr="000C1E0F" w:rsidRDefault="001033C0" w:rsidP="004F44B8">
            <w:pPr>
              <w:cnfStyle w:val="000000000000"/>
              <w:rPr>
                <w:rFonts w:eastAsiaTheme="minorEastAsia"/>
              </w:rPr>
            </w:pPr>
            <w:r w:rsidRPr="000C1E0F">
              <w:rPr>
                <w:rFonts w:eastAsiaTheme="minorEastAsia"/>
              </w:rPr>
              <w:t>yes/no</w:t>
            </w:r>
          </w:p>
        </w:tc>
      </w:tr>
      <w:tr w:rsidR="00AC761D" w:rsidRPr="000C1E0F" w:rsidTr="005D030B">
        <w:trPr>
          <w:cnfStyle w:val="000000100000"/>
          <w:trHeight w:val="818"/>
        </w:trPr>
        <w:tc>
          <w:tcPr>
            <w:cnfStyle w:val="001000000000"/>
            <w:tcW w:w="3036" w:type="dxa"/>
          </w:tcPr>
          <w:p w:rsidR="001033C0" w:rsidRPr="000C1E0F" w:rsidRDefault="001033C0" w:rsidP="004F44B8">
            <w:pPr>
              <w:rPr>
                <w:rFonts w:eastAsiaTheme="minorEastAsia"/>
              </w:rPr>
            </w:pPr>
            <w:r w:rsidRPr="000C1E0F">
              <w:rPr>
                <w:rFonts w:eastAsiaTheme="minorEastAsia"/>
              </w:rPr>
              <w:t>STARTUPDIR</w:t>
            </w:r>
          </w:p>
        </w:tc>
        <w:tc>
          <w:tcPr>
            <w:tcW w:w="3876" w:type="dxa"/>
          </w:tcPr>
          <w:p w:rsidR="001033C0" w:rsidRPr="000C1E0F" w:rsidRDefault="001033C0" w:rsidP="004F44B8">
            <w:pPr>
              <w:cnfStyle w:val="000000100000"/>
              <w:rPr>
                <w:rFonts w:eastAsiaTheme="minorEastAsia"/>
              </w:rPr>
            </w:pPr>
            <w:r w:rsidRPr="000C1E0F">
              <w:rPr>
                <w:rFonts w:eastAsiaTheme="minorEastAsia"/>
              </w:rPr>
              <w:t xml:space="preserve">Default startup directory for web-based post </w:t>
            </w:r>
          </w:p>
        </w:tc>
        <w:tc>
          <w:tcPr>
            <w:tcW w:w="2376" w:type="dxa"/>
          </w:tcPr>
          <w:p w:rsidR="001033C0" w:rsidRPr="000C1E0F" w:rsidRDefault="001033C0" w:rsidP="004F44B8">
            <w:pPr>
              <w:cnfStyle w:val="000000100000"/>
              <w:rPr>
                <w:rFonts w:eastAsiaTheme="minorEastAsia"/>
              </w:rPr>
            </w:pPr>
            <w:r w:rsidRPr="000C1E0F">
              <w:rPr>
                <w:rFonts w:eastAsiaTheme="minorEastAsia"/>
              </w:rPr>
              <w:t>String</w:t>
            </w:r>
          </w:p>
        </w:tc>
      </w:tr>
      <w:tr w:rsidR="00AC761D" w:rsidRPr="000C1E0F" w:rsidTr="005D030B">
        <w:trPr>
          <w:trHeight w:val="818"/>
        </w:trPr>
        <w:tc>
          <w:tcPr>
            <w:cnfStyle w:val="001000000000"/>
            <w:tcW w:w="3036" w:type="dxa"/>
          </w:tcPr>
          <w:p w:rsidR="007E0689" w:rsidRPr="000C1E0F" w:rsidRDefault="007E0689" w:rsidP="004F44B8">
            <w:pPr>
              <w:rPr>
                <w:rFonts w:eastAsiaTheme="minorEastAsia"/>
              </w:rPr>
            </w:pPr>
            <w:r>
              <w:rPr>
                <w:rFonts w:eastAsiaTheme="minorEastAsia"/>
              </w:rPr>
              <w:t>SCRIPTLANGUAGE</w:t>
            </w:r>
          </w:p>
        </w:tc>
        <w:tc>
          <w:tcPr>
            <w:tcW w:w="3876" w:type="dxa"/>
          </w:tcPr>
          <w:p w:rsidR="007E0689" w:rsidRPr="000C1E0F" w:rsidRDefault="007E0689" w:rsidP="004F44B8">
            <w:pPr>
              <w:cnfStyle w:val="000000000000"/>
              <w:rPr>
                <w:rFonts w:eastAsiaTheme="minorEastAsia"/>
              </w:rPr>
            </w:pPr>
            <w:r>
              <w:rPr>
                <w:rFonts w:eastAsiaTheme="minorEastAsia"/>
              </w:rPr>
              <w:t>Either ASP or PHP or Perl – determines which checks are performed and how the website / application is configured</w:t>
            </w:r>
          </w:p>
        </w:tc>
        <w:tc>
          <w:tcPr>
            <w:tcW w:w="2376" w:type="dxa"/>
          </w:tcPr>
          <w:p w:rsidR="007E0689" w:rsidRPr="000C1E0F" w:rsidRDefault="007E0689" w:rsidP="004F44B8">
            <w:pPr>
              <w:cnfStyle w:val="000000000000"/>
              <w:rPr>
                <w:rFonts w:eastAsiaTheme="minorEastAsia"/>
              </w:rPr>
            </w:pPr>
            <w:r>
              <w:rPr>
                <w:rFonts w:eastAsiaTheme="minorEastAsia"/>
              </w:rPr>
              <w:t>Enum (ASP,PHP,PERL)</w:t>
            </w:r>
          </w:p>
        </w:tc>
      </w:tr>
      <w:tr w:rsidR="00AC761D" w:rsidRPr="000C1E0F" w:rsidTr="005D030B">
        <w:trPr>
          <w:cnfStyle w:val="000000100000"/>
          <w:trHeight w:val="818"/>
        </w:trPr>
        <w:tc>
          <w:tcPr>
            <w:cnfStyle w:val="001000000000"/>
            <w:tcW w:w="3036" w:type="dxa"/>
          </w:tcPr>
          <w:p w:rsidR="007E0689" w:rsidRDefault="007E0689" w:rsidP="004F44B8">
            <w:pPr>
              <w:rPr>
                <w:rFonts w:eastAsiaTheme="minorEastAsia"/>
              </w:rPr>
            </w:pPr>
            <w:r>
              <w:rPr>
                <w:rFonts w:eastAsiaTheme="minorEastAsia"/>
              </w:rPr>
              <w:t>SCRIPTVERSIONMIN/MAX</w:t>
            </w:r>
          </w:p>
        </w:tc>
        <w:tc>
          <w:tcPr>
            <w:tcW w:w="3876" w:type="dxa"/>
          </w:tcPr>
          <w:p w:rsidR="007E0689" w:rsidRDefault="007E0689" w:rsidP="000C46A0">
            <w:pPr>
              <w:cnfStyle w:val="000000100000"/>
              <w:rPr>
                <w:rFonts w:eastAsiaTheme="minorEastAsia"/>
              </w:rPr>
            </w:pPr>
            <w:r>
              <w:rPr>
                <w:rFonts w:eastAsiaTheme="minorEastAsia"/>
              </w:rPr>
              <w:t>For ASP.NET 2.0 for example:</w:t>
            </w:r>
            <w:r>
              <w:rPr>
                <w:rFonts w:eastAsiaTheme="minorEastAsia"/>
              </w:rPr>
              <w:br/>
              <w:t>Min:</w:t>
            </w:r>
            <w:r>
              <w:t xml:space="preserve"> </w:t>
            </w:r>
            <w:r w:rsidRPr="007E0689">
              <w:rPr>
                <w:rFonts w:eastAsiaTheme="minorEastAsia"/>
              </w:rPr>
              <w:t>2.0.50727.1</w:t>
            </w:r>
            <w:r w:rsidR="000C46A0">
              <w:rPr>
                <w:rFonts w:eastAsiaTheme="minorEastAsia"/>
              </w:rPr>
              <w:br/>
            </w:r>
            <w:r>
              <w:rPr>
                <w:rFonts w:eastAsiaTheme="minorEastAsia"/>
              </w:rPr>
              <w:t xml:space="preserve">Max: </w:t>
            </w:r>
            <w:r w:rsidRPr="007E0689">
              <w:rPr>
                <w:rFonts w:eastAsiaTheme="minorEastAsia"/>
              </w:rPr>
              <w:t>2.0.65535.65535</w:t>
            </w:r>
          </w:p>
        </w:tc>
        <w:tc>
          <w:tcPr>
            <w:tcW w:w="2376" w:type="dxa"/>
          </w:tcPr>
          <w:p w:rsidR="007E0689" w:rsidRDefault="007E0689" w:rsidP="004F44B8">
            <w:pPr>
              <w:cnfStyle w:val="000000100000"/>
              <w:rPr>
                <w:rFonts w:eastAsiaTheme="minorEastAsia"/>
              </w:rPr>
            </w:pPr>
            <w:r>
              <w:rPr>
                <w:rFonts w:eastAsiaTheme="minorEastAsia"/>
              </w:rPr>
              <w:t>String</w:t>
            </w:r>
          </w:p>
        </w:tc>
      </w:tr>
      <w:tr w:rsidR="00AC761D" w:rsidRPr="000C1E0F" w:rsidTr="005D030B">
        <w:trPr>
          <w:trHeight w:val="818"/>
        </w:trPr>
        <w:tc>
          <w:tcPr>
            <w:cnfStyle w:val="001000000000"/>
            <w:tcW w:w="3036" w:type="dxa"/>
          </w:tcPr>
          <w:p w:rsidR="007E0689" w:rsidRDefault="007E0689" w:rsidP="004F44B8">
            <w:pPr>
              <w:rPr>
                <w:rFonts w:eastAsiaTheme="minorEastAsia"/>
              </w:rPr>
            </w:pPr>
            <w:r>
              <w:rPr>
                <w:rFonts w:eastAsiaTheme="minorEastAsia"/>
              </w:rPr>
              <w:t>DATABASEENGINE</w:t>
            </w:r>
          </w:p>
        </w:tc>
        <w:tc>
          <w:tcPr>
            <w:tcW w:w="3876" w:type="dxa"/>
          </w:tcPr>
          <w:p w:rsidR="007E0689" w:rsidRDefault="007E0689" w:rsidP="004F44B8">
            <w:pPr>
              <w:cnfStyle w:val="000000000000"/>
              <w:rPr>
                <w:rFonts w:eastAsiaTheme="minorEastAsia"/>
              </w:rPr>
            </w:pPr>
            <w:r>
              <w:rPr>
                <w:rFonts w:eastAsiaTheme="minorEastAsia"/>
              </w:rPr>
              <w:t>Checks, dialogs and setup procedures differ for MS SQL and MySQL databases</w:t>
            </w:r>
          </w:p>
        </w:tc>
        <w:tc>
          <w:tcPr>
            <w:tcW w:w="2376" w:type="dxa"/>
          </w:tcPr>
          <w:p w:rsidR="007E0689" w:rsidRDefault="007E0689" w:rsidP="004F44B8">
            <w:pPr>
              <w:cnfStyle w:val="000000000000"/>
              <w:rPr>
                <w:rFonts w:eastAsiaTheme="minorEastAsia"/>
              </w:rPr>
            </w:pPr>
            <w:r>
              <w:rPr>
                <w:rFonts w:eastAsiaTheme="minorEastAsia"/>
              </w:rPr>
              <w:t>ENUM (MSSQL, MYSQL)</w:t>
            </w:r>
          </w:p>
        </w:tc>
      </w:tr>
      <w:tr w:rsidR="00AC761D" w:rsidRPr="000C1E0F" w:rsidTr="005D030B">
        <w:trPr>
          <w:cnfStyle w:val="000000100000"/>
          <w:trHeight w:val="818"/>
        </w:trPr>
        <w:tc>
          <w:tcPr>
            <w:cnfStyle w:val="001000000000"/>
            <w:tcW w:w="3036" w:type="dxa"/>
          </w:tcPr>
          <w:p w:rsidR="007E0689" w:rsidRDefault="007E0689" w:rsidP="004F44B8">
            <w:pPr>
              <w:rPr>
                <w:rFonts w:eastAsiaTheme="minorEastAsia"/>
              </w:rPr>
            </w:pPr>
            <w:r>
              <w:rPr>
                <w:rFonts w:eastAsiaTheme="minorEastAsia"/>
              </w:rPr>
              <w:t>MYSQLPrivileges</w:t>
            </w:r>
          </w:p>
        </w:tc>
        <w:tc>
          <w:tcPr>
            <w:tcW w:w="3876" w:type="dxa"/>
          </w:tcPr>
          <w:p w:rsidR="007E0689" w:rsidRDefault="00EE47AE" w:rsidP="00EE47AE">
            <w:pPr>
              <w:cnfStyle w:val="000000100000"/>
              <w:rPr>
                <w:rFonts w:eastAsiaTheme="minorEastAsia"/>
              </w:rPr>
            </w:pPr>
            <w:r>
              <w:rPr>
                <w:rFonts w:eastAsiaTheme="minorEastAsia"/>
              </w:rPr>
              <w:t>Arguments for GRANT</w:t>
            </w:r>
            <w:r>
              <w:rPr>
                <w:rFonts w:eastAsiaTheme="minorEastAsia"/>
              </w:rPr>
              <w:br/>
              <w:t>(</w:t>
            </w:r>
            <w:r w:rsidR="007E0689">
              <w:rPr>
                <w:rFonts w:eastAsiaTheme="minorEastAsia"/>
              </w:rPr>
              <w:t>e.g.:</w:t>
            </w:r>
            <w:r>
              <w:rPr>
                <w:rFonts w:eastAsiaTheme="minorEastAsia"/>
              </w:rPr>
              <w:t xml:space="preserve"> A</w:t>
            </w:r>
            <w:r w:rsidR="000C46A0">
              <w:rPr>
                <w:rFonts w:eastAsiaTheme="minorEastAsia"/>
              </w:rPr>
              <w:t>LL</w:t>
            </w:r>
            <w:r>
              <w:rPr>
                <w:rFonts w:eastAsiaTheme="minorEastAsia"/>
              </w:rPr>
              <w:t xml:space="preserve"> or I</w:t>
            </w:r>
            <w:r w:rsidR="007E0689">
              <w:rPr>
                <w:rFonts w:eastAsiaTheme="minorEastAsia"/>
              </w:rPr>
              <w:t>NSERT,SELECT,DELETE,UPDATE,ALTER</w:t>
            </w:r>
            <w:r>
              <w:rPr>
                <w:rFonts w:eastAsiaTheme="minorEastAsia"/>
              </w:rPr>
              <w:t>)</w:t>
            </w:r>
          </w:p>
        </w:tc>
        <w:tc>
          <w:tcPr>
            <w:tcW w:w="2376" w:type="dxa"/>
          </w:tcPr>
          <w:p w:rsidR="007E0689" w:rsidRDefault="007E0689" w:rsidP="004F44B8">
            <w:pPr>
              <w:cnfStyle w:val="000000100000"/>
              <w:rPr>
                <w:rFonts w:eastAsiaTheme="minorEastAsia"/>
              </w:rPr>
            </w:pPr>
            <w:r>
              <w:rPr>
                <w:rFonts w:eastAsiaTheme="minorEastAsia"/>
              </w:rPr>
              <w:t>String</w:t>
            </w:r>
          </w:p>
        </w:tc>
      </w:tr>
      <w:tr w:rsidR="00AC761D" w:rsidRPr="000C1E0F" w:rsidTr="005D030B">
        <w:trPr>
          <w:trHeight w:val="818"/>
        </w:trPr>
        <w:tc>
          <w:tcPr>
            <w:cnfStyle w:val="001000000000"/>
            <w:tcW w:w="3036" w:type="dxa"/>
          </w:tcPr>
          <w:p w:rsidR="007E0689" w:rsidRDefault="007E0689" w:rsidP="004F44B8">
            <w:pPr>
              <w:rPr>
                <w:rFonts w:eastAsiaTheme="minorEastAsia"/>
              </w:rPr>
            </w:pPr>
            <w:r>
              <w:rPr>
                <w:rFonts w:eastAsiaTheme="minorEastAsia"/>
              </w:rPr>
              <w:t>PHPMODULES</w:t>
            </w:r>
          </w:p>
        </w:tc>
        <w:tc>
          <w:tcPr>
            <w:tcW w:w="3876" w:type="dxa"/>
          </w:tcPr>
          <w:p w:rsidR="007E0689" w:rsidRDefault="007E0689" w:rsidP="004F44B8">
            <w:pPr>
              <w:cnfStyle w:val="000000000000"/>
              <w:rPr>
                <w:rFonts w:eastAsiaTheme="minorEastAsia"/>
              </w:rPr>
            </w:pPr>
            <w:r>
              <w:rPr>
                <w:rFonts w:eastAsiaTheme="minorEastAsia"/>
              </w:rPr>
              <w:t>Modules compiled in or added through php.ini file.</w:t>
            </w:r>
            <w:r w:rsidR="000C46A0">
              <w:rPr>
                <w:rFonts w:eastAsiaTheme="minorEastAsia"/>
              </w:rPr>
              <w:br/>
            </w:r>
            <w:r w:rsidR="000C46A0">
              <w:rPr>
                <w:rFonts w:eastAsiaTheme="minorEastAsia"/>
              </w:rPr>
              <w:br/>
            </w:r>
            <w:r>
              <w:rPr>
                <w:rFonts w:eastAsiaTheme="minorEastAsia"/>
              </w:rPr>
              <w:t>Example:</w:t>
            </w:r>
            <w:r w:rsidR="005D030B">
              <w:rPr>
                <w:rFonts w:eastAsiaTheme="minorEastAsia"/>
              </w:rPr>
              <w:br/>
            </w:r>
            <w:r>
              <w:rPr>
                <w:rFonts w:eastAsiaTheme="minorEastAsia"/>
              </w:rPr>
              <w:t>mssql for php_mssql.dll</w:t>
            </w:r>
          </w:p>
          <w:p w:rsidR="007E0689" w:rsidRDefault="005D030B" w:rsidP="005D030B">
            <w:pPr>
              <w:cnfStyle w:val="000000000000"/>
              <w:rPr>
                <w:rFonts w:eastAsiaTheme="minorEastAsia"/>
              </w:rPr>
            </w:pPr>
            <w:r>
              <w:rPr>
                <w:rFonts w:eastAsiaTheme="minorEastAsia"/>
              </w:rPr>
              <w:t xml:space="preserve">Use a comma separated list to check for more than one </w:t>
            </w:r>
            <w:r>
              <w:rPr>
                <w:rFonts w:eastAsiaTheme="minorEastAsia"/>
              </w:rPr>
              <w:lastRenderedPageBreak/>
              <w:t>extension</w:t>
            </w:r>
            <w:r w:rsidR="007E0689">
              <w:rPr>
                <w:rFonts w:eastAsiaTheme="minorEastAsia"/>
              </w:rPr>
              <w:t>:</w:t>
            </w:r>
            <w:r>
              <w:rPr>
                <w:rFonts w:eastAsiaTheme="minorEastAsia"/>
              </w:rPr>
              <w:br/>
              <w:t>o</w:t>
            </w:r>
            <w:r w:rsidR="007E0689">
              <w:rPr>
                <w:rFonts w:eastAsiaTheme="minorEastAsia"/>
              </w:rPr>
              <w:t>dbc, mssql, gettext</w:t>
            </w:r>
            <w:r>
              <w:rPr>
                <w:rFonts w:eastAsiaTheme="minorEastAsia"/>
              </w:rPr>
              <w:t>, mysql, mysqli</w:t>
            </w:r>
          </w:p>
        </w:tc>
        <w:tc>
          <w:tcPr>
            <w:tcW w:w="2376" w:type="dxa"/>
          </w:tcPr>
          <w:p w:rsidR="007E0689" w:rsidRDefault="007E0689" w:rsidP="004F44B8">
            <w:pPr>
              <w:cnfStyle w:val="000000000000"/>
              <w:rPr>
                <w:rFonts w:eastAsiaTheme="minorEastAsia"/>
              </w:rPr>
            </w:pPr>
            <w:r>
              <w:rPr>
                <w:rFonts w:eastAsiaTheme="minorEastAsia"/>
              </w:rPr>
              <w:lastRenderedPageBreak/>
              <w:t>String</w:t>
            </w:r>
          </w:p>
        </w:tc>
      </w:tr>
      <w:tr w:rsidR="00AC761D" w:rsidRPr="000C1E0F" w:rsidTr="005D030B">
        <w:trPr>
          <w:cnfStyle w:val="000000100000"/>
          <w:trHeight w:val="818"/>
        </w:trPr>
        <w:tc>
          <w:tcPr>
            <w:cnfStyle w:val="001000000000"/>
            <w:tcW w:w="3036" w:type="dxa"/>
          </w:tcPr>
          <w:p w:rsidR="007E0689" w:rsidRDefault="007E0689" w:rsidP="004F44B8">
            <w:pPr>
              <w:rPr>
                <w:rFonts w:eastAsiaTheme="minorEastAsia"/>
              </w:rPr>
            </w:pPr>
            <w:r>
              <w:rPr>
                <w:rFonts w:eastAsiaTheme="minorEastAsia"/>
              </w:rPr>
              <w:lastRenderedPageBreak/>
              <w:t>SCRIPTPARSE</w:t>
            </w:r>
          </w:p>
        </w:tc>
        <w:tc>
          <w:tcPr>
            <w:tcW w:w="3876" w:type="dxa"/>
          </w:tcPr>
          <w:p w:rsidR="007E0689" w:rsidRDefault="00EE47AE" w:rsidP="004F44B8">
            <w:pPr>
              <w:cnfStyle w:val="000000100000"/>
              <w:rPr>
                <w:rFonts w:eastAsiaTheme="minorEastAsia"/>
              </w:rPr>
            </w:pPr>
            <w:r>
              <w:rPr>
                <w:rFonts w:eastAsiaTheme="minorEastAsia"/>
              </w:rPr>
              <w:t>List of f</w:t>
            </w:r>
            <w:r w:rsidR="007E0689">
              <w:rPr>
                <w:rFonts w:eastAsiaTheme="minorEastAsia"/>
              </w:rPr>
              <w:t>iles to parse</w:t>
            </w:r>
            <w:r>
              <w:rPr>
                <w:rFonts w:eastAsiaTheme="minorEastAsia"/>
              </w:rPr>
              <w:t>d for s</w:t>
            </w:r>
            <w:r w:rsidR="005D030B">
              <w:rPr>
                <w:rFonts w:eastAsiaTheme="minorEastAsia"/>
              </w:rPr>
              <w:t xml:space="preserve">trings </w:t>
            </w:r>
            <w:r>
              <w:rPr>
                <w:rFonts w:eastAsiaTheme="minorEastAsia"/>
              </w:rPr>
              <w:t>like e.g.</w:t>
            </w:r>
            <w:r w:rsidR="005D030B">
              <w:rPr>
                <w:rFonts w:eastAsiaTheme="minorEastAsia"/>
              </w:rPr>
              <w:t xml:space="preserve"> </w:t>
            </w:r>
            <w:r>
              <w:rPr>
                <w:rFonts w:eastAsiaTheme="minorEastAsia"/>
              </w:rPr>
              <w:br/>
            </w:r>
            <w:r w:rsidR="005D030B">
              <w:rPr>
                <w:rFonts w:eastAsiaTheme="minorEastAsia"/>
              </w:rPr>
              <w:t>@@</w:t>
            </w:r>
            <w:r w:rsidRPr="00EE47AE">
              <w:rPr>
                <w:rFonts w:eastAsiaTheme="minorEastAsia"/>
              </w:rPr>
              <w:t>SQLUSERUSERNAME</w:t>
            </w:r>
            <w:r w:rsidR="005D030B">
              <w:rPr>
                <w:rFonts w:eastAsiaTheme="minorEastAsia"/>
              </w:rPr>
              <w:t>@@</w:t>
            </w:r>
            <w:r>
              <w:rPr>
                <w:rFonts w:eastAsiaTheme="minorEastAsia"/>
              </w:rPr>
              <w:t>. If strings like this are found they</w:t>
            </w:r>
            <w:r w:rsidR="005D030B">
              <w:rPr>
                <w:rFonts w:eastAsiaTheme="minorEastAsia"/>
              </w:rPr>
              <w:t xml:space="preserve"> are replaced with</w:t>
            </w:r>
            <w:r w:rsidR="007E0689">
              <w:rPr>
                <w:rFonts w:eastAsiaTheme="minorEastAsia"/>
              </w:rPr>
              <w:t xml:space="preserve"> a variable collected in </w:t>
            </w:r>
            <w:r w:rsidR="005D030B">
              <w:rPr>
                <w:rFonts w:eastAsiaTheme="minorEastAsia"/>
              </w:rPr>
              <w:t>wizard</w:t>
            </w:r>
            <w:r w:rsidR="007E0689">
              <w:rPr>
                <w:rFonts w:eastAsiaTheme="minorEastAsia"/>
              </w:rPr>
              <w:t xml:space="preserve"> mode – see </w:t>
            </w:r>
            <w:hyperlink w:anchor="ConfiguringYourWebApplication" w:history="1">
              <w:r w:rsidR="007E0689" w:rsidRPr="00EE47AE">
                <w:rPr>
                  <w:rStyle w:val="Hyperlink"/>
                  <w:rFonts w:eastAsiaTheme="minorEastAsia"/>
                </w:rPr>
                <w:t>below</w:t>
              </w:r>
            </w:hyperlink>
            <w:r w:rsidR="007E0689">
              <w:rPr>
                <w:rFonts w:eastAsiaTheme="minorEastAsia"/>
              </w:rPr>
              <w:t xml:space="preserve"> for detailed explanation</w:t>
            </w:r>
          </w:p>
          <w:p w:rsidR="007E0689" w:rsidRDefault="005D030B" w:rsidP="00EE47AE">
            <w:pPr>
              <w:cnfStyle w:val="000000100000"/>
              <w:rPr>
                <w:rFonts w:eastAsiaTheme="minorEastAsia"/>
              </w:rPr>
            </w:pPr>
            <w:r>
              <w:rPr>
                <w:rFonts w:eastAsiaTheme="minorEastAsia"/>
              </w:rPr>
              <w:t>Use a comma separated list for several files. All files should b</w:t>
            </w:r>
            <w:r w:rsidR="00EE47AE">
              <w:rPr>
                <w:rFonts w:eastAsiaTheme="minorEastAsia"/>
              </w:rPr>
              <w:t xml:space="preserve">e relative to the source folder. (e.g. </w:t>
            </w:r>
            <w:r w:rsidR="007E0689">
              <w:rPr>
                <w:rFonts w:eastAsiaTheme="minorEastAsia"/>
              </w:rPr>
              <w:t>config.file, lib/another.file</w:t>
            </w:r>
            <w:r w:rsidR="00EE47AE">
              <w:rPr>
                <w:rFonts w:eastAsiaTheme="minorEastAsia"/>
              </w:rPr>
              <w:t>)</w:t>
            </w:r>
          </w:p>
        </w:tc>
        <w:tc>
          <w:tcPr>
            <w:tcW w:w="2376" w:type="dxa"/>
          </w:tcPr>
          <w:p w:rsidR="007E0689" w:rsidRDefault="007E0689" w:rsidP="004F44B8">
            <w:pPr>
              <w:cnfStyle w:val="000000100000"/>
              <w:rPr>
                <w:rFonts w:eastAsiaTheme="minorEastAsia"/>
              </w:rPr>
            </w:pPr>
            <w:r>
              <w:rPr>
                <w:rFonts w:eastAsiaTheme="minorEastAsia"/>
              </w:rPr>
              <w:t>String</w:t>
            </w:r>
          </w:p>
        </w:tc>
      </w:tr>
      <w:tr w:rsidR="00AC761D" w:rsidRPr="000C1E0F" w:rsidTr="005D030B">
        <w:trPr>
          <w:trHeight w:val="818"/>
        </w:trPr>
        <w:tc>
          <w:tcPr>
            <w:cnfStyle w:val="001000000000"/>
            <w:tcW w:w="3036" w:type="dxa"/>
          </w:tcPr>
          <w:p w:rsidR="000E1A6D" w:rsidRDefault="000E1A6D" w:rsidP="004F44B8">
            <w:pPr>
              <w:rPr>
                <w:rFonts w:eastAsiaTheme="minorEastAsia"/>
              </w:rPr>
            </w:pPr>
            <w:r w:rsidRPr="000E1A6D">
              <w:rPr>
                <w:rFonts w:eastAsiaTheme="minorEastAsia"/>
              </w:rPr>
              <w:t>SETREADONLY</w:t>
            </w:r>
          </w:p>
        </w:tc>
        <w:tc>
          <w:tcPr>
            <w:tcW w:w="3876" w:type="dxa"/>
          </w:tcPr>
          <w:p w:rsidR="000E1A6D" w:rsidRDefault="000E1A6D" w:rsidP="000E1A6D">
            <w:pPr>
              <w:cnfStyle w:val="000000000000"/>
              <w:rPr>
                <w:rFonts w:eastAsiaTheme="minorEastAsia"/>
              </w:rPr>
            </w:pPr>
            <w:r>
              <w:rPr>
                <w:rFonts w:eastAsiaTheme="minorEastAsia"/>
              </w:rPr>
              <w:t>List of files to whose file attribute should be set to Read-only ( e.g. oscommerce likes “</w:t>
            </w:r>
            <w:r w:rsidRPr="000E1A6D">
              <w:rPr>
                <w:rFonts w:eastAsiaTheme="minorEastAsia"/>
              </w:rPr>
              <w:t>config.php</w:t>
            </w:r>
            <w:r>
              <w:rPr>
                <w:rFonts w:eastAsiaTheme="minorEastAsia"/>
              </w:rPr>
              <w:t>” file to be set read-only)</w:t>
            </w:r>
            <w:r>
              <w:rPr>
                <w:rFonts w:eastAsiaTheme="minorEastAsia"/>
              </w:rPr>
              <w:br/>
              <w:t>Use a comma separated list for several files. All files should be relative to the source folder. (e.g. config.file, lib/another.file)</w:t>
            </w:r>
          </w:p>
        </w:tc>
        <w:tc>
          <w:tcPr>
            <w:tcW w:w="2376" w:type="dxa"/>
          </w:tcPr>
          <w:p w:rsidR="000E1A6D" w:rsidRDefault="000E1A6D" w:rsidP="004F44B8">
            <w:pPr>
              <w:cnfStyle w:val="000000000000"/>
              <w:rPr>
                <w:rFonts w:eastAsiaTheme="minorEastAsia"/>
              </w:rPr>
            </w:pPr>
            <w:r>
              <w:rPr>
                <w:rFonts w:eastAsiaTheme="minorEastAsia"/>
              </w:rPr>
              <w:t>String</w:t>
            </w:r>
          </w:p>
        </w:tc>
      </w:tr>
      <w:tr w:rsidR="00AC761D" w:rsidRPr="000C1E0F" w:rsidTr="005D030B">
        <w:trPr>
          <w:cnfStyle w:val="000000100000"/>
          <w:trHeight w:val="818"/>
        </w:trPr>
        <w:tc>
          <w:tcPr>
            <w:cnfStyle w:val="001000000000"/>
            <w:tcW w:w="3036" w:type="dxa"/>
          </w:tcPr>
          <w:p w:rsidR="007E0689" w:rsidRDefault="007E0689" w:rsidP="004F44B8">
            <w:pPr>
              <w:rPr>
                <w:rFonts w:eastAsiaTheme="minorEastAsia"/>
              </w:rPr>
            </w:pPr>
            <w:r>
              <w:rPr>
                <w:rFonts w:eastAsiaTheme="minorEastAsia"/>
              </w:rPr>
              <w:t>MD5PREFIX</w:t>
            </w:r>
          </w:p>
        </w:tc>
        <w:tc>
          <w:tcPr>
            <w:tcW w:w="3876" w:type="dxa"/>
          </w:tcPr>
          <w:p w:rsidR="007E0689" w:rsidRDefault="007E0689" w:rsidP="005D030B">
            <w:pPr>
              <w:cnfStyle w:val="000000100000"/>
              <w:rPr>
                <w:rFonts w:eastAsiaTheme="minorEastAsia"/>
              </w:rPr>
            </w:pPr>
            <w:r>
              <w:rPr>
                <w:rFonts w:eastAsiaTheme="minorEastAsia"/>
              </w:rPr>
              <w:t xml:space="preserve">Prefix </w:t>
            </w:r>
            <w:r w:rsidR="005D030B">
              <w:rPr>
                <w:rFonts w:eastAsiaTheme="minorEastAsia"/>
              </w:rPr>
              <w:t>added before user’s password in md5() function</w:t>
            </w:r>
          </w:p>
          <w:p w:rsidR="003C4AEC" w:rsidRDefault="003C4AEC" w:rsidP="003C4AEC">
            <w:pPr>
              <w:cnfStyle w:val="000000100000"/>
              <w:rPr>
                <w:rFonts w:eastAsiaTheme="minorEastAsia"/>
              </w:rPr>
            </w:pPr>
            <w:r>
              <w:rPr>
                <w:rFonts w:eastAsiaTheme="minorEastAsia"/>
              </w:rPr>
              <w:t>Alternatively give it the value “randomSalt” for a random salt value – e.g. osCommerce needs this.</w:t>
            </w:r>
          </w:p>
        </w:tc>
        <w:tc>
          <w:tcPr>
            <w:tcW w:w="2376" w:type="dxa"/>
          </w:tcPr>
          <w:p w:rsidR="007E0689" w:rsidRDefault="007E0689" w:rsidP="004F44B8">
            <w:pPr>
              <w:cnfStyle w:val="000000100000"/>
              <w:rPr>
                <w:rFonts w:eastAsiaTheme="minorEastAsia"/>
              </w:rPr>
            </w:pPr>
            <w:r>
              <w:rPr>
                <w:rFonts w:eastAsiaTheme="minorEastAsia"/>
              </w:rPr>
              <w:t>String</w:t>
            </w:r>
          </w:p>
        </w:tc>
      </w:tr>
      <w:tr w:rsidR="00AC761D" w:rsidRPr="000C1E0F" w:rsidTr="005D030B">
        <w:trPr>
          <w:trHeight w:val="818"/>
        </w:trPr>
        <w:tc>
          <w:tcPr>
            <w:cnfStyle w:val="001000000000"/>
            <w:tcW w:w="3036" w:type="dxa"/>
          </w:tcPr>
          <w:p w:rsidR="007E0689" w:rsidRDefault="007E0689" w:rsidP="004F44B8">
            <w:pPr>
              <w:rPr>
                <w:rFonts w:eastAsiaTheme="minorEastAsia"/>
              </w:rPr>
            </w:pPr>
            <w:r>
              <w:rPr>
                <w:rFonts w:eastAsiaTheme="minorEastAsia"/>
              </w:rPr>
              <w:t>DBPORT</w:t>
            </w:r>
          </w:p>
        </w:tc>
        <w:tc>
          <w:tcPr>
            <w:tcW w:w="3876" w:type="dxa"/>
          </w:tcPr>
          <w:p w:rsidR="007E0689" w:rsidRDefault="007E0689" w:rsidP="004F44B8">
            <w:pPr>
              <w:cnfStyle w:val="000000000000"/>
              <w:rPr>
                <w:rFonts w:eastAsiaTheme="minorEastAsia"/>
              </w:rPr>
            </w:pPr>
            <w:r>
              <w:rPr>
                <w:rFonts w:eastAsiaTheme="minorEastAsia"/>
              </w:rPr>
              <w:t>Default MySQL database port</w:t>
            </w:r>
            <w:r>
              <w:rPr>
                <w:rFonts w:eastAsiaTheme="minorEastAsia"/>
              </w:rPr>
              <w:br/>
              <w:t>E.g.: 3306</w:t>
            </w:r>
          </w:p>
        </w:tc>
        <w:tc>
          <w:tcPr>
            <w:tcW w:w="2376" w:type="dxa"/>
          </w:tcPr>
          <w:p w:rsidR="007E0689" w:rsidRDefault="007E0689" w:rsidP="004F44B8">
            <w:pPr>
              <w:cnfStyle w:val="000000000000"/>
              <w:rPr>
                <w:rFonts w:eastAsiaTheme="minorEastAsia"/>
              </w:rPr>
            </w:pPr>
            <w:r>
              <w:rPr>
                <w:rFonts w:eastAsiaTheme="minorEastAsia"/>
              </w:rPr>
              <w:t>String</w:t>
            </w:r>
          </w:p>
        </w:tc>
      </w:tr>
      <w:tr w:rsidR="00AC761D" w:rsidRPr="000C1E0F" w:rsidTr="005D030B">
        <w:trPr>
          <w:cnfStyle w:val="000000100000"/>
          <w:trHeight w:val="818"/>
        </w:trPr>
        <w:tc>
          <w:tcPr>
            <w:cnfStyle w:val="001000000000"/>
            <w:tcW w:w="3036" w:type="dxa"/>
          </w:tcPr>
          <w:p w:rsidR="00FA593D" w:rsidRDefault="00FA593D" w:rsidP="004F44B8">
            <w:pPr>
              <w:rPr>
                <w:rFonts w:eastAsiaTheme="minorEastAsia"/>
              </w:rPr>
            </w:pPr>
            <w:r w:rsidRPr="00FA593D">
              <w:rPr>
                <w:rFonts w:eastAsiaTheme="minorEastAsia"/>
              </w:rPr>
              <w:t>checkIfIUSRisListedOnPHPUploadDir</w:t>
            </w:r>
          </w:p>
        </w:tc>
        <w:tc>
          <w:tcPr>
            <w:tcW w:w="3876" w:type="dxa"/>
          </w:tcPr>
          <w:p w:rsidR="00FA593D" w:rsidRDefault="004F21AD" w:rsidP="004F44B8">
            <w:pPr>
              <w:cnfStyle w:val="000000100000"/>
              <w:rPr>
                <w:rFonts w:eastAsiaTheme="minorEastAsia"/>
              </w:rPr>
            </w:pPr>
            <w:r>
              <w:rPr>
                <w:rFonts w:eastAsiaTheme="minorEastAsia"/>
              </w:rPr>
              <w:t>Some PHP application</w:t>
            </w:r>
            <w:r w:rsidR="00EE47AE">
              <w:rPr>
                <w:rFonts w:eastAsiaTheme="minorEastAsia"/>
              </w:rPr>
              <w:t>s</w:t>
            </w:r>
            <w:r>
              <w:rPr>
                <w:rFonts w:eastAsiaTheme="minorEastAsia"/>
              </w:rPr>
              <w:t xml:space="preserve"> require the IIS Anonymous User to have List Folder / Read permission for the php upload directory (e.g. 4images). When setting this value to 1 -&gt;IUSR permissions for the upload directory are checked and a warning is displayed to the user if the permissions do not fit  (d</w:t>
            </w:r>
            <w:r w:rsidR="00FA593D">
              <w:rPr>
                <w:rFonts w:eastAsiaTheme="minorEastAsia"/>
              </w:rPr>
              <w:t>efault</w:t>
            </w:r>
            <w:r>
              <w:rPr>
                <w:rFonts w:eastAsiaTheme="minorEastAsia"/>
              </w:rPr>
              <w:t xml:space="preserve"> is</w:t>
            </w:r>
            <w:r w:rsidR="00FA593D">
              <w:rPr>
                <w:rFonts w:eastAsiaTheme="minorEastAsia"/>
              </w:rPr>
              <w:t xml:space="preserve"> 0</w:t>
            </w:r>
            <w:r>
              <w:rPr>
                <w:rFonts w:eastAsiaTheme="minorEastAsia"/>
              </w:rPr>
              <w:t>)</w:t>
            </w:r>
          </w:p>
        </w:tc>
        <w:tc>
          <w:tcPr>
            <w:tcW w:w="2376" w:type="dxa"/>
          </w:tcPr>
          <w:p w:rsidR="00FA593D" w:rsidRDefault="00FA593D" w:rsidP="004F44B8">
            <w:pPr>
              <w:cnfStyle w:val="000000100000"/>
              <w:rPr>
                <w:rFonts w:eastAsiaTheme="minorEastAsia"/>
              </w:rPr>
            </w:pPr>
            <w:r>
              <w:rPr>
                <w:rFonts w:eastAsiaTheme="minorEastAsia"/>
              </w:rPr>
              <w:t>0/1</w:t>
            </w:r>
          </w:p>
        </w:tc>
      </w:tr>
      <w:tr w:rsidR="00AC761D" w:rsidRPr="000C1E0F" w:rsidTr="005D030B">
        <w:trPr>
          <w:trHeight w:val="818"/>
        </w:trPr>
        <w:tc>
          <w:tcPr>
            <w:cnfStyle w:val="001000000000"/>
            <w:tcW w:w="3036" w:type="dxa"/>
          </w:tcPr>
          <w:p w:rsidR="00FA593D" w:rsidRPr="00FA593D" w:rsidRDefault="00FA593D" w:rsidP="004F44B8">
            <w:pPr>
              <w:rPr>
                <w:rFonts w:eastAsiaTheme="minorEastAsia"/>
              </w:rPr>
            </w:pPr>
            <w:r w:rsidRPr="00FA593D">
              <w:rPr>
                <w:rFonts w:eastAsiaTheme="minorEastAsia"/>
              </w:rPr>
              <w:t>WANTinstalllogFile</w:t>
            </w:r>
          </w:p>
        </w:tc>
        <w:tc>
          <w:tcPr>
            <w:tcW w:w="3876" w:type="dxa"/>
          </w:tcPr>
          <w:p w:rsidR="00FA593D" w:rsidRDefault="00FA593D" w:rsidP="004F21AD">
            <w:pPr>
              <w:cnfStyle w:val="000000000000"/>
              <w:rPr>
                <w:rFonts w:eastAsiaTheme="minorEastAsia"/>
              </w:rPr>
            </w:pPr>
            <w:r>
              <w:rPr>
                <w:rFonts w:eastAsiaTheme="minorEastAsia"/>
              </w:rPr>
              <w:t>Set this value to 1 if you want a log file with the name ”</w:t>
            </w:r>
            <w:r w:rsidRPr="00FA593D">
              <w:rPr>
                <w:rFonts w:eastAsiaTheme="minorEastAsia"/>
              </w:rPr>
              <w:t>install.log</w:t>
            </w:r>
            <w:r>
              <w:rPr>
                <w:rFonts w:eastAsiaTheme="minorEastAsia"/>
              </w:rPr>
              <w:t>” to</w:t>
            </w:r>
            <w:r w:rsidR="004F21AD">
              <w:rPr>
                <w:rFonts w:eastAsiaTheme="minorEastAsia"/>
              </w:rPr>
              <w:t xml:space="preserve"> be created during the install. </w:t>
            </w:r>
            <w:r>
              <w:rPr>
                <w:rFonts w:eastAsiaTheme="minorEastAsia"/>
              </w:rPr>
              <w:t>This file contains short information about the things that have been done during the install</w:t>
            </w:r>
            <w:r w:rsidR="004F21AD">
              <w:rPr>
                <w:rFonts w:eastAsiaTheme="minorEastAsia"/>
              </w:rPr>
              <w:t xml:space="preserve"> (default is 1).</w:t>
            </w:r>
          </w:p>
          <w:p w:rsidR="004F21AD" w:rsidRDefault="004F21AD" w:rsidP="004F21AD">
            <w:pPr>
              <w:cnfStyle w:val="000000000000"/>
              <w:rPr>
                <w:rFonts w:eastAsiaTheme="minorEastAsia"/>
              </w:rPr>
            </w:pPr>
            <w:r>
              <w:rPr>
                <w:rFonts w:eastAsiaTheme="minorEastAsia"/>
              </w:rPr>
              <w:t>Note: Don’t set this to 1 if you</w:t>
            </w:r>
            <w:r w:rsidR="00EE47AE">
              <w:rPr>
                <w:rFonts w:eastAsiaTheme="minorEastAsia"/>
              </w:rPr>
              <w:t>r</w:t>
            </w:r>
            <w:r>
              <w:rPr>
                <w:rFonts w:eastAsiaTheme="minorEastAsia"/>
              </w:rPr>
              <w:t xml:space="preserve"> </w:t>
            </w:r>
            <w:r w:rsidR="00EE47AE">
              <w:rPr>
                <w:rFonts w:eastAsiaTheme="minorEastAsia"/>
              </w:rPr>
              <w:t xml:space="preserve">web application already has </w:t>
            </w:r>
            <w:r>
              <w:rPr>
                <w:rFonts w:eastAsiaTheme="minorEastAsia"/>
              </w:rPr>
              <w:t xml:space="preserve"> a file named install.log in the web applications directory it’ll probably get overwritten.</w:t>
            </w:r>
          </w:p>
          <w:p w:rsidR="004F21AD" w:rsidRDefault="004F21AD" w:rsidP="004F21AD">
            <w:pPr>
              <w:cnfStyle w:val="000000000000"/>
              <w:rPr>
                <w:rFonts w:eastAsiaTheme="minorEastAsia"/>
              </w:rPr>
            </w:pPr>
          </w:p>
        </w:tc>
        <w:tc>
          <w:tcPr>
            <w:tcW w:w="2376" w:type="dxa"/>
          </w:tcPr>
          <w:p w:rsidR="00FA593D" w:rsidRDefault="00FA593D" w:rsidP="004F44B8">
            <w:pPr>
              <w:cnfStyle w:val="000000000000"/>
              <w:rPr>
                <w:rFonts w:eastAsiaTheme="minorEastAsia"/>
              </w:rPr>
            </w:pPr>
            <w:r>
              <w:rPr>
                <w:rFonts w:eastAsiaTheme="minorEastAsia"/>
              </w:rPr>
              <w:t>0/1</w:t>
            </w:r>
          </w:p>
        </w:tc>
      </w:tr>
      <w:tr w:rsidR="00AC761D" w:rsidRPr="000C1E0F" w:rsidTr="005D030B">
        <w:trPr>
          <w:cnfStyle w:val="000000100000"/>
          <w:trHeight w:val="818"/>
        </w:trPr>
        <w:tc>
          <w:tcPr>
            <w:cnfStyle w:val="001000000000"/>
            <w:tcW w:w="3036" w:type="dxa"/>
          </w:tcPr>
          <w:p w:rsidR="000F0A96" w:rsidRPr="00FA593D" w:rsidRDefault="000F0A96" w:rsidP="004F44B8">
            <w:pPr>
              <w:rPr>
                <w:rFonts w:eastAsiaTheme="minorEastAsia"/>
              </w:rPr>
            </w:pPr>
            <w:r>
              <w:rPr>
                <w:rFonts w:eastAsiaTheme="minorEastAsia"/>
              </w:rPr>
              <w:t>IISVERSION</w:t>
            </w:r>
          </w:p>
        </w:tc>
        <w:tc>
          <w:tcPr>
            <w:tcW w:w="3876" w:type="dxa"/>
          </w:tcPr>
          <w:p w:rsidR="000F0A96" w:rsidRDefault="000F0A96" w:rsidP="004F21AD">
            <w:pPr>
              <w:cnfStyle w:val="000000100000"/>
              <w:rPr>
                <w:rFonts w:eastAsiaTheme="minorEastAsia"/>
              </w:rPr>
            </w:pPr>
            <w:r>
              <w:rPr>
                <w:rFonts w:eastAsiaTheme="minorEastAsia"/>
              </w:rPr>
              <w:t>If the installer is run on Vista or Windows Server 2008 this Property will contain the string “7”</w:t>
            </w:r>
          </w:p>
        </w:tc>
        <w:tc>
          <w:tcPr>
            <w:tcW w:w="2376" w:type="dxa"/>
          </w:tcPr>
          <w:p w:rsidR="000F0A96" w:rsidRDefault="000F0A96" w:rsidP="004F44B8">
            <w:pPr>
              <w:cnfStyle w:val="000000100000"/>
              <w:rPr>
                <w:rFonts w:eastAsiaTheme="minorEastAsia"/>
              </w:rPr>
            </w:pPr>
            <w:r>
              <w:rPr>
                <w:rFonts w:eastAsiaTheme="minorEastAsia"/>
              </w:rPr>
              <w:t>e.g.”7” on IIS7</w:t>
            </w:r>
          </w:p>
          <w:p w:rsidR="000F0A96" w:rsidRDefault="000F0A96" w:rsidP="004F44B8">
            <w:pPr>
              <w:cnfStyle w:val="000000100000"/>
              <w:rPr>
                <w:rFonts w:eastAsiaTheme="minorEastAsia"/>
              </w:rPr>
            </w:pPr>
            <w:r>
              <w:rPr>
                <w:rFonts w:eastAsiaTheme="minorEastAsia"/>
              </w:rPr>
              <w:t xml:space="preserve"> empty string on IIS6</w:t>
            </w:r>
          </w:p>
        </w:tc>
      </w:tr>
      <w:tr w:rsidR="00AC761D" w:rsidRPr="000C1E0F" w:rsidTr="005D030B">
        <w:trPr>
          <w:trHeight w:val="818"/>
        </w:trPr>
        <w:tc>
          <w:tcPr>
            <w:cnfStyle w:val="001000000000"/>
            <w:tcW w:w="3036" w:type="dxa"/>
          </w:tcPr>
          <w:p w:rsidR="00AC761D" w:rsidRDefault="00AC761D" w:rsidP="004F44B8">
            <w:pPr>
              <w:rPr>
                <w:rFonts w:eastAsiaTheme="minorEastAsia"/>
              </w:rPr>
            </w:pPr>
            <w:r w:rsidRPr="00AC761D">
              <w:rPr>
                <w:rFonts w:eastAsiaTheme="minorEastAsia"/>
              </w:rPr>
              <w:lastRenderedPageBreak/>
              <w:t>IIS7REQUIREDMODULES</w:t>
            </w:r>
          </w:p>
        </w:tc>
        <w:tc>
          <w:tcPr>
            <w:tcW w:w="3876" w:type="dxa"/>
          </w:tcPr>
          <w:p w:rsidR="00AC761D" w:rsidRDefault="00AC761D" w:rsidP="00AC761D">
            <w:pPr>
              <w:cnfStyle w:val="000000000000"/>
              <w:rPr>
                <w:rFonts w:eastAsiaTheme="minorEastAsia"/>
              </w:rPr>
            </w:pPr>
            <w:r>
              <w:rPr>
                <w:rFonts w:eastAsiaTheme="minorEastAsia"/>
              </w:rPr>
              <w:t>If the installer is run on Vista or Windows Server 2008 this Property will be checked automatically if the required modules are installed (</w:t>
            </w:r>
            <w:r w:rsidR="000911FA">
              <w:rPr>
                <w:rFonts w:eastAsiaTheme="minorEastAsia"/>
              </w:rPr>
              <w:t xml:space="preserve">use a </w:t>
            </w:r>
            <w:r>
              <w:rPr>
                <w:rFonts w:eastAsiaTheme="minorEastAsia"/>
              </w:rPr>
              <w:t>comma separated list)</w:t>
            </w:r>
          </w:p>
          <w:p w:rsidR="00AC761D" w:rsidRDefault="00AC761D" w:rsidP="00AC761D">
            <w:pPr>
              <w:cnfStyle w:val="000000000000"/>
              <w:rPr>
                <w:rFonts w:eastAsiaTheme="minorEastAsia"/>
              </w:rPr>
            </w:pPr>
            <w:r>
              <w:rPr>
                <w:rFonts w:eastAsiaTheme="minorEastAsia"/>
              </w:rPr>
              <w:t xml:space="preserve">this registry hive is checked: </w:t>
            </w:r>
            <w:r w:rsidRPr="00AC761D">
              <w:rPr>
                <w:rFonts w:eastAsiaTheme="minorEastAsia"/>
              </w:rPr>
              <w:t>HKEY_LOCAL_MACHINE\SOFTWARE\Microsoft\InetStp\Components</w:t>
            </w:r>
          </w:p>
          <w:p w:rsidR="000911FA" w:rsidRDefault="000911FA" w:rsidP="000911FA">
            <w:pPr>
              <w:cnfStyle w:val="000000000000"/>
              <w:rPr>
                <w:rFonts w:eastAsiaTheme="minorEastAsia"/>
              </w:rPr>
            </w:pPr>
            <w:hyperlink r:id="rId46" w:history="1">
              <w:r w:rsidRPr="00F245C5">
                <w:rPr>
                  <w:rStyle w:val="Hyperlink"/>
                  <w:rFonts w:eastAsiaTheme="minorEastAsia"/>
                </w:rPr>
                <w:t>http://learn.iis.net/page.aspx/135/discover-installed-components/</w:t>
              </w:r>
            </w:hyperlink>
            <w:r>
              <w:rPr>
                <w:rFonts w:eastAsiaTheme="minorEastAsia"/>
              </w:rPr>
              <w:t xml:space="preserve"> </w:t>
            </w:r>
          </w:p>
          <w:p w:rsidR="000911FA" w:rsidRDefault="000911FA" w:rsidP="000911FA">
            <w:pPr>
              <w:cnfStyle w:val="000000000000"/>
              <w:rPr>
                <w:rFonts w:eastAsiaTheme="minorEastAsia"/>
              </w:rPr>
            </w:pPr>
            <w:r>
              <w:rPr>
                <w:rFonts w:eastAsiaTheme="minorEastAsia"/>
              </w:rPr>
              <w:t xml:space="preserve">Note: You should check at least for </w:t>
            </w:r>
            <w:r w:rsidRPr="00AC761D">
              <w:rPr>
                <w:rFonts w:eastAsiaTheme="minorEastAsia"/>
              </w:rPr>
              <w:t>WMICompatibility</w:t>
            </w:r>
            <w:r>
              <w:rPr>
                <w:rFonts w:eastAsiaTheme="minorEastAsia"/>
              </w:rPr>
              <w:t xml:space="preserve"> as the installer needs it by itself</w:t>
            </w:r>
          </w:p>
        </w:tc>
        <w:tc>
          <w:tcPr>
            <w:tcW w:w="2376" w:type="dxa"/>
          </w:tcPr>
          <w:p w:rsidR="00AC761D" w:rsidRDefault="00AC761D" w:rsidP="004F44B8">
            <w:pPr>
              <w:cnfStyle w:val="000000000000"/>
              <w:rPr>
                <w:rFonts w:eastAsiaTheme="minorEastAsia"/>
              </w:rPr>
            </w:pPr>
            <w:r>
              <w:rPr>
                <w:rFonts w:eastAsiaTheme="minorEastAsia"/>
              </w:rPr>
              <w:t xml:space="preserve">e.g. </w:t>
            </w:r>
            <w:r w:rsidRPr="00AC761D">
              <w:rPr>
                <w:rFonts w:eastAsiaTheme="minorEastAsia"/>
              </w:rPr>
              <w:t>WMICompatibility,</w:t>
            </w:r>
            <w:r w:rsidR="000911FA">
              <w:rPr>
                <w:rFonts w:eastAsiaTheme="minorEastAsia"/>
              </w:rPr>
              <w:t xml:space="preserve"> </w:t>
            </w:r>
            <w:r w:rsidRPr="00AC761D">
              <w:rPr>
                <w:rFonts w:eastAsiaTheme="minorEastAsia"/>
              </w:rPr>
              <w:t>FastCgi,</w:t>
            </w:r>
            <w:r w:rsidR="000911FA">
              <w:rPr>
                <w:rFonts w:eastAsiaTheme="minorEastAsia"/>
              </w:rPr>
              <w:t xml:space="preserve"> </w:t>
            </w:r>
            <w:r w:rsidRPr="00AC761D">
              <w:rPr>
                <w:rFonts w:eastAsiaTheme="minorEastAsia"/>
              </w:rPr>
              <w:t>CGI,</w:t>
            </w:r>
            <w:r w:rsidR="000911FA">
              <w:rPr>
                <w:rFonts w:eastAsiaTheme="minorEastAsia"/>
              </w:rPr>
              <w:t xml:space="preserve"> </w:t>
            </w:r>
            <w:r w:rsidRPr="00AC761D">
              <w:rPr>
                <w:rFonts w:eastAsiaTheme="minorEastAsia"/>
              </w:rPr>
              <w:t>ASPNET,</w:t>
            </w:r>
            <w:r w:rsidR="000911FA">
              <w:rPr>
                <w:rFonts w:eastAsiaTheme="minorEastAsia"/>
              </w:rPr>
              <w:t xml:space="preserve"> </w:t>
            </w:r>
            <w:r w:rsidRPr="00AC761D">
              <w:rPr>
                <w:rFonts w:eastAsiaTheme="minorEastAsia"/>
              </w:rPr>
              <w:t>BasicAuthentication,</w:t>
            </w:r>
            <w:r w:rsidR="000911FA">
              <w:rPr>
                <w:rFonts w:eastAsiaTheme="minorEastAsia"/>
              </w:rPr>
              <w:t xml:space="preserve"> </w:t>
            </w:r>
            <w:r w:rsidRPr="00AC761D">
              <w:rPr>
                <w:rFonts w:eastAsiaTheme="minorEastAsia"/>
              </w:rPr>
              <w:t>WindowsAuthentication</w:t>
            </w:r>
          </w:p>
        </w:tc>
      </w:tr>
    </w:tbl>
    <w:p w:rsidR="00347C10" w:rsidRDefault="00347C10" w:rsidP="00347C10">
      <w:pPr>
        <w:rPr>
          <w:rFonts w:ascii="Cambria" w:hAnsi="Cambria"/>
          <w:color w:val="622423"/>
          <w:sz w:val="22"/>
          <w:szCs w:val="22"/>
        </w:rPr>
      </w:pPr>
      <w:bookmarkStart w:id="24" w:name="_Toc177542877"/>
    </w:p>
    <w:p w:rsidR="000F0A96" w:rsidRDefault="000F0A96" w:rsidP="00347C10">
      <w:pPr>
        <w:rPr>
          <w:rFonts w:ascii="Cambria" w:hAnsi="Cambria"/>
          <w:color w:val="622423"/>
          <w:sz w:val="22"/>
          <w:szCs w:val="22"/>
        </w:rPr>
      </w:pPr>
    </w:p>
    <w:p w:rsidR="000F0A96" w:rsidRDefault="000F0A96" w:rsidP="00347C10">
      <w:pPr>
        <w:rPr>
          <w:rFonts w:ascii="Cambria" w:hAnsi="Cambria"/>
          <w:color w:val="622423"/>
          <w:sz w:val="22"/>
          <w:szCs w:val="22"/>
        </w:rPr>
      </w:pPr>
    </w:p>
    <w:p w:rsidR="000F0A96" w:rsidRDefault="000F0A96" w:rsidP="00347C10">
      <w:pPr>
        <w:rPr>
          <w:rFonts w:ascii="Cambria" w:hAnsi="Cambria"/>
          <w:color w:val="622423"/>
          <w:sz w:val="22"/>
          <w:szCs w:val="22"/>
        </w:rPr>
      </w:pPr>
    </w:p>
    <w:p w:rsidR="0030757C" w:rsidRDefault="00A123D5" w:rsidP="007F57A4">
      <w:pPr>
        <w:pStyle w:val="berschrift2"/>
      </w:pPr>
      <w:bookmarkStart w:id="25" w:name="ConfiguringYourWebApplication"/>
      <w:bookmarkStart w:id="26" w:name="_Toc212961429"/>
      <w:r>
        <w:t xml:space="preserve">Configuring </w:t>
      </w:r>
      <w:r w:rsidR="009B5F9E">
        <w:t>Y</w:t>
      </w:r>
      <w:r>
        <w:t>our Web Application</w:t>
      </w:r>
      <w:bookmarkEnd w:id="24"/>
      <w:r w:rsidR="007F57A4">
        <w:t xml:space="preserve">  With </w:t>
      </w:r>
      <w:r w:rsidR="007F57A4" w:rsidRPr="007F57A4">
        <w:t>Collected User Data</w:t>
      </w:r>
      <w:bookmarkEnd w:id="25"/>
      <w:bookmarkEnd w:id="26"/>
    </w:p>
    <w:p w:rsidR="00CC252E" w:rsidRDefault="00A123D5" w:rsidP="004F44B8">
      <w:r>
        <w:t xml:space="preserve">What we’ve done so far: We’ve included all files and added the right permissions if necessary and we’ve altered some properties so that we get the desired windows installer </w:t>
      </w:r>
      <w:r w:rsidR="00E735F5">
        <w:t xml:space="preserve">dialog </w:t>
      </w:r>
      <w:r>
        <w:t xml:space="preserve">sequence. During this install sequence we get a lot of user data we </w:t>
      </w:r>
      <w:r w:rsidR="00EE47AE">
        <w:t>might</w:t>
      </w:r>
      <w:r>
        <w:t xml:space="preserve"> want to use</w:t>
      </w:r>
      <w:r w:rsidR="00E735F5">
        <w:t xml:space="preserve"> for modifying a web application’s config file(s)</w:t>
      </w:r>
      <w:r w:rsidR="00EE47AE">
        <w:t xml:space="preserve"> during setup</w:t>
      </w:r>
      <w:r w:rsidR="00E735F5">
        <w:t>.</w:t>
      </w:r>
    </w:p>
    <w:p w:rsidR="004F44B8" w:rsidRDefault="00E735F5" w:rsidP="004F44B8">
      <w:pPr>
        <w:rPr>
          <w:i w:val="0"/>
        </w:rPr>
      </w:pPr>
      <w:r>
        <w:t>Here is a list of the user input we could use:</w:t>
      </w:r>
      <w:r>
        <w:rPr>
          <w:i w:val="0"/>
        </w:rPr>
        <w:t xml:space="preserve"> </w:t>
      </w:r>
    </w:p>
    <w:tbl>
      <w:tblPr>
        <w:tblStyle w:val="HelleSchattierung-Akzent2"/>
        <w:tblW w:w="9212" w:type="dxa"/>
        <w:tblLook w:val="04A0"/>
      </w:tblPr>
      <w:tblGrid>
        <w:gridCol w:w="4606"/>
        <w:gridCol w:w="4606"/>
      </w:tblGrid>
      <w:tr w:rsidR="004F44B8" w:rsidTr="00347C10">
        <w:trPr>
          <w:cnfStyle w:val="100000000000"/>
        </w:trPr>
        <w:tc>
          <w:tcPr>
            <w:cnfStyle w:val="001000000000"/>
            <w:tcW w:w="4606" w:type="dxa"/>
          </w:tcPr>
          <w:p w:rsidR="004F44B8" w:rsidRDefault="004F44B8" w:rsidP="004F44B8">
            <w:r>
              <w:t>Name:</w:t>
            </w:r>
          </w:p>
        </w:tc>
        <w:tc>
          <w:tcPr>
            <w:tcW w:w="4606" w:type="dxa"/>
          </w:tcPr>
          <w:p w:rsidR="004F44B8" w:rsidRDefault="004F44B8" w:rsidP="004F44B8">
            <w:pPr>
              <w:cnfStyle w:val="100000000000"/>
            </w:pPr>
            <w:r w:rsidRPr="004F44B8">
              <w:t>Description:</w:t>
            </w:r>
          </w:p>
        </w:tc>
      </w:tr>
      <w:tr w:rsidR="004F44B8" w:rsidTr="00347C10">
        <w:trPr>
          <w:cnfStyle w:val="000000100000"/>
        </w:trPr>
        <w:tc>
          <w:tcPr>
            <w:cnfStyle w:val="001000000000"/>
            <w:tcW w:w="4606" w:type="dxa"/>
          </w:tcPr>
          <w:p w:rsidR="004F44B8" w:rsidRDefault="004F44B8" w:rsidP="004F44B8">
            <w:r w:rsidRPr="004F44B8">
              <w:t>WEBSITEIP</w:t>
            </w:r>
          </w:p>
        </w:tc>
        <w:tc>
          <w:tcPr>
            <w:tcW w:w="4606" w:type="dxa"/>
          </w:tcPr>
          <w:p w:rsidR="004F44B8" w:rsidRPr="004F44B8" w:rsidRDefault="004F44B8" w:rsidP="004F44B8">
            <w:pPr>
              <w:cnfStyle w:val="000000100000"/>
            </w:pPr>
            <w:r w:rsidRPr="004F44B8">
              <w:t>IP of the website, either someting like 192.168.0.1 or ‚*‘ for all unassigned</w:t>
            </w:r>
          </w:p>
        </w:tc>
      </w:tr>
      <w:tr w:rsidR="004F44B8" w:rsidTr="00347C10">
        <w:tc>
          <w:tcPr>
            <w:cnfStyle w:val="001000000000"/>
            <w:tcW w:w="4606" w:type="dxa"/>
          </w:tcPr>
          <w:p w:rsidR="004F44B8" w:rsidRPr="004F44B8" w:rsidRDefault="004F44B8" w:rsidP="004F44B8">
            <w:r w:rsidRPr="004F44B8">
              <w:t>WEBSITEPORT</w:t>
            </w:r>
          </w:p>
        </w:tc>
        <w:tc>
          <w:tcPr>
            <w:tcW w:w="4606" w:type="dxa"/>
          </w:tcPr>
          <w:p w:rsidR="004F44B8" w:rsidRPr="004F44B8" w:rsidRDefault="004F44B8" w:rsidP="004F44B8">
            <w:pPr>
              <w:cnfStyle w:val="000000000000"/>
            </w:pPr>
            <w:r w:rsidRPr="004F44B8">
              <w:t>Port of the website, e.g. 80</w:t>
            </w:r>
          </w:p>
        </w:tc>
      </w:tr>
      <w:tr w:rsidR="004F44B8" w:rsidTr="00347C10">
        <w:trPr>
          <w:cnfStyle w:val="000000100000"/>
        </w:trPr>
        <w:tc>
          <w:tcPr>
            <w:cnfStyle w:val="001000000000"/>
            <w:tcW w:w="4606" w:type="dxa"/>
          </w:tcPr>
          <w:p w:rsidR="004F44B8" w:rsidRPr="004F44B8" w:rsidRDefault="004F44B8" w:rsidP="004F44B8">
            <w:r w:rsidRPr="004F44B8">
              <w:t>WEBSITEDESCRIPTION</w:t>
            </w:r>
          </w:p>
        </w:tc>
        <w:tc>
          <w:tcPr>
            <w:tcW w:w="4606" w:type="dxa"/>
          </w:tcPr>
          <w:p w:rsidR="004F44B8" w:rsidRPr="004F44B8" w:rsidRDefault="004F44B8" w:rsidP="004F44B8">
            <w:pPr>
              <w:cnfStyle w:val="000000100000"/>
            </w:pPr>
            <w:r w:rsidRPr="004F44B8">
              <w:t>Description of the website as listed in IIS configuration</w:t>
            </w:r>
          </w:p>
        </w:tc>
      </w:tr>
      <w:tr w:rsidR="004F44B8" w:rsidTr="00347C10">
        <w:tc>
          <w:tcPr>
            <w:cnfStyle w:val="001000000000"/>
            <w:tcW w:w="4606" w:type="dxa"/>
          </w:tcPr>
          <w:p w:rsidR="004F44B8" w:rsidRPr="004F44B8" w:rsidRDefault="004F44B8" w:rsidP="004F44B8">
            <w:r w:rsidRPr="004F44B8">
              <w:t>WEBSITEHOSTHEADER</w:t>
            </w:r>
          </w:p>
        </w:tc>
        <w:tc>
          <w:tcPr>
            <w:tcW w:w="4606" w:type="dxa"/>
          </w:tcPr>
          <w:p w:rsidR="004F44B8" w:rsidRPr="004F44B8" w:rsidRDefault="004F44B8" w:rsidP="004F44B8">
            <w:pPr>
              <w:cnfStyle w:val="000000000000"/>
            </w:pPr>
            <w:r w:rsidRPr="004F44B8">
              <w:t>Hostheader of the website, e.g. www.domain.tld or empty</w:t>
            </w:r>
          </w:p>
        </w:tc>
      </w:tr>
      <w:tr w:rsidR="004F44B8" w:rsidTr="00347C10">
        <w:trPr>
          <w:cnfStyle w:val="000000100000"/>
        </w:trPr>
        <w:tc>
          <w:tcPr>
            <w:cnfStyle w:val="001000000000"/>
            <w:tcW w:w="4606" w:type="dxa"/>
          </w:tcPr>
          <w:p w:rsidR="004F44B8" w:rsidRPr="004F44B8" w:rsidRDefault="004F44B8" w:rsidP="004F44B8">
            <w:r w:rsidRPr="004F44B8">
              <w:t>TARGETDIR</w:t>
            </w:r>
          </w:p>
        </w:tc>
        <w:tc>
          <w:tcPr>
            <w:tcW w:w="4606" w:type="dxa"/>
          </w:tcPr>
          <w:p w:rsidR="004F44B8" w:rsidRPr="004F44B8" w:rsidRDefault="004F44B8" w:rsidP="004F44B8">
            <w:pPr>
              <w:cnfStyle w:val="000000100000"/>
            </w:pPr>
            <w:r w:rsidRPr="004F44B8">
              <w:t>Installation directory</w:t>
            </w:r>
          </w:p>
        </w:tc>
      </w:tr>
      <w:tr w:rsidR="004F44B8" w:rsidTr="00347C10">
        <w:tc>
          <w:tcPr>
            <w:cnfStyle w:val="001000000000"/>
            <w:tcW w:w="4606" w:type="dxa"/>
          </w:tcPr>
          <w:p w:rsidR="004F44B8" w:rsidRPr="004F44B8" w:rsidRDefault="004F44B8" w:rsidP="004F44B8">
            <w:r w:rsidRPr="004F44B8">
              <w:t>VIRTUALDIRECTORYNAME</w:t>
            </w:r>
          </w:p>
        </w:tc>
        <w:tc>
          <w:tcPr>
            <w:tcW w:w="4606" w:type="dxa"/>
          </w:tcPr>
          <w:p w:rsidR="004F44B8" w:rsidRPr="004F44B8" w:rsidRDefault="004F44B8" w:rsidP="004F44B8">
            <w:pPr>
              <w:cnfStyle w:val="000000000000"/>
            </w:pPr>
            <w:r w:rsidRPr="004F44B8">
              <w:t>Name of the virtual directory mapping</w:t>
            </w:r>
          </w:p>
        </w:tc>
      </w:tr>
      <w:tr w:rsidR="004F44B8" w:rsidTr="00347C10">
        <w:trPr>
          <w:cnfStyle w:val="000000100000"/>
        </w:trPr>
        <w:tc>
          <w:tcPr>
            <w:cnfStyle w:val="001000000000"/>
            <w:tcW w:w="4606" w:type="dxa"/>
          </w:tcPr>
          <w:p w:rsidR="004F44B8" w:rsidRPr="004F44B8" w:rsidRDefault="004F44B8" w:rsidP="004F44B8">
            <w:r w:rsidRPr="004F44B8">
              <w:t>SQLDATABASE</w:t>
            </w:r>
          </w:p>
        </w:tc>
        <w:tc>
          <w:tcPr>
            <w:tcW w:w="4606" w:type="dxa"/>
          </w:tcPr>
          <w:p w:rsidR="004F44B8" w:rsidRPr="004F44B8" w:rsidRDefault="004F44B8" w:rsidP="004F44B8">
            <w:pPr>
              <w:cnfStyle w:val="000000100000"/>
            </w:pPr>
            <w:r w:rsidRPr="004F44B8">
              <w:t>Configured SQL database name</w:t>
            </w:r>
          </w:p>
        </w:tc>
      </w:tr>
      <w:tr w:rsidR="004F44B8" w:rsidTr="00347C10">
        <w:tc>
          <w:tcPr>
            <w:cnfStyle w:val="001000000000"/>
            <w:tcW w:w="4606" w:type="dxa"/>
          </w:tcPr>
          <w:p w:rsidR="004F44B8" w:rsidRPr="004F44B8" w:rsidRDefault="004F44B8" w:rsidP="004F44B8">
            <w:r w:rsidRPr="004F44B8">
              <w:t>DBHOST</w:t>
            </w:r>
          </w:p>
        </w:tc>
        <w:tc>
          <w:tcPr>
            <w:tcW w:w="4606" w:type="dxa"/>
          </w:tcPr>
          <w:p w:rsidR="004F44B8" w:rsidRPr="004F44B8" w:rsidRDefault="004F44B8" w:rsidP="004F44B8">
            <w:pPr>
              <w:cnfStyle w:val="000000000000"/>
            </w:pPr>
            <w:r w:rsidRPr="004F44B8">
              <w:t>Database hostname</w:t>
            </w:r>
          </w:p>
        </w:tc>
      </w:tr>
      <w:tr w:rsidR="004F44B8" w:rsidTr="00347C10">
        <w:trPr>
          <w:cnfStyle w:val="000000100000"/>
        </w:trPr>
        <w:tc>
          <w:tcPr>
            <w:cnfStyle w:val="001000000000"/>
            <w:tcW w:w="4606" w:type="dxa"/>
          </w:tcPr>
          <w:p w:rsidR="004F44B8" w:rsidRPr="004F44B8" w:rsidRDefault="004F44B8" w:rsidP="004F44B8">
            <w:r w:rsidRPr="004F44B8">
              <w:t>SQLUSERUSERNAME</w:t>
            </w:r>
          </w:p>
        </w:tc>
        <w:tc>
          <w:tcPr>
            <w:tcW w:w="4606" w:type="dxa"/>
          </w:tcPr>
          <w:p w:rsidR="004F44B8" w:rsidRPr="004F44B8" w:rsidRDefault="004F44B8" w:rsidP="004F44B8">
            <w:pPr>
              <w:cnfStyle w:val="000000100000"/>
            </w:pPr>
            <w:r w:rsidRPr="004F44B8">
              <w:t>Configured SQL user name</w:t>
            </w:r>
          </w:p>
        </w:tc>
      </w:tr>
      <w:tr w:rsidR="004F44B8" w:rsidTr="00347C10">
        <w:tc>
          <w:tcPr>
            <w:cnfStyle w:val="001000000000"/>
            <w:tcW w:w="4606" w:type="dxa"/>
          </w:tcPr>
          <w:p w:rsidR="004F44B8" w:rsidRPr="004F44B8" w:rsidRDefault="004F44B8" w:rsidP="004F44B8">
            <w:r w:rsidRPr="004F44B8">
              <w:t>SQLUSERPASSWORD</w:t>
            </w:r>
          </w:p>
        </w:tc>
        <w:tc>
          <w:tcPr>
            <w:tcW w:w="4606" w:type="dxa"/>
          </w:tcPr>
          <w:p w:rsidR="004F44B8" w:rsidRPr="004F44B8" w:rsidRDefault="004F44B8" w:rsidP="004F44B8">
            <w:pPr>
              <w:cnfStyle w:val="000000000000"/>
            </w:pPr>
            <w:r w:rsidRPr="004F44B8">
              <w:t>Configured SQL user password</w:t>
            </w:r>
          </w:p>
        </w:tc>
      </w:tr>
      <w:tr w:rsidR="004F44B8" w:rsidTr="00347C10">
        <w:trPr>
          <w:cnfStyle w:val="000000100000"/>
        </w:trPr>
        <w:tc>
          <w:tcPr>
            <w:cnfStyle w:val="001000000000"/>
            <w:tcW w:w="4606" w:type="dxa"/>
          </w:tcPr>
          <w:p w:rsidR="004F44B8" w:rsidRPr="004F44B8" w:rsidRDefault="004F44B8" w:rsidP="004F44B8">
            <w:r w:rsidRPr="004F44B8">
              <w:lastRenderedPageBreak/>
              <w:t>USERUSERNAME</w:t>
            </w:r>
          </w:p>
        </w:tc>
        <w:tc>
          <w:tcPr>
            <w:tcW w:w="4606" w:type="dxa"/>
          </w:tcPr>
          <w:p w:rsidR="004F44B8" w:rsidRPr="004F44B8" w:rsidRDefault="004F44B8" w:rsidP="004F44B8">
            <w:pPr>
              <w:cnfStyle w:val="000000100000"/>
            </w:pPr>
            <w:r w:rsidRPr="004F44B8">
              <w:t>First user name</w:t>
            </w:r>
          </w:p>
        </w:tc>
      </w:tr>
      <w:tr w:rsidR="004F44B8" w:rsidTr="00347C10">
        <w:tc>
          <w:tcPr>
            <w:cnfStyle w:val="001000000000"/>
            <w:tcW w:w="4606" w:type="dxa"/>
          </w:tcPr>
          <w:p w:rsidR="004F44B8" w:rsidRPr="004F44B8" w:rsidRDefault="004F44B8" w:rsidP="004F44B8">
            <w:r w:rsidRPr="004F44B8">
              <w:t>USERPASSWORD</w:t>
            </w:r>
          </w:p>
        </w:tc>
        <w:tc>
          <w:tcPr>
            <w:tcW w:w="4606" w:type="dxa"/>
          </w:tcPr>
          <w:p w:rsidR="004F44B8" w:rsidRPr="004F44B8" w:rsidRDefault="004F44B8" w:rsidP="004F44B8">
            <w:pPr>
              <w:cnfStyle w:val="000000000000"/>
            </w:pPr>
            <w:r w:rsidRPr="004F44B8">
              <w:t>First user name’s password</w:t>
            </w:r>
          </w:p>
        </w:tc>
      </w:tr>
      <w:tr w:rsidR="004F44B8" w:rsidTr="00347C10">
        <w:trPr>
          <w:cnfStyle w:val="000000100000"/>
        </w:trPr>
        <w:tc>
          <w:tcPr>
            <w:cnfStyle w:val="001000000000"/>
            <w:tcW w:w="4606" w:type="dxa"/>
          </w:tcPr>
          <w:p w:rsidR="004F44B8" w:rsidRPr="004F44B8" w:rsidRDefault="004F44B8" w:rsidP="004F44B8">
            <w:r w:rsidRPr="004F44B8">
              <w:t>USERMD5PASSWORD</w:t>
            </w:r>
          </w:p>
        </w:tc>
        <w:tc>
          <w:tcPr>
            <w:tcW w:w="4606" w:type="dxa"/>
          </w:tcPr>
          <w:p w:rsidR="004F44B8" w:rsidRPr="004F44B8" w:rsidRDefault="004F44B8" w:rsidP="004F44B8">
            <w:pPr>
              <w:cnfStyle w:val="000000100000"/>
            </w:pPr>
            <w:r w:rsidRPr="004F44B8">
              <w:t>First user name’s password md5 encrypted</w:t>
            </w:r>
          </w:p>
        </w:tc>
      </w:tr>
      <w:tr w:rsidR="004F44B8" w:rsidTr="00347C10">
        <w:tc>
          <w:tcPr>
            <w:cnfStyle w:val="001000000000"/>
            <w:tcW w:w="4606" w:type="dxa"/>
          </w:tcPr>
          <w:p w:rsidR="004F44B8" w:rsidRPr="004F44B8" w:rsidRDefault="004F44B8" w:rsidP="004F44B8">
            <w:r w:rsidRPr="004F44B8">
              <w:t>USEREMAIL</w:t>
            </w:r>
          </w:p>
        </w:tc>
        <w:tc>
          <w:tcPr>
            <w:tcW w:w="4606" w:type="dxa"/>
          </w:tcPr>
          <w:p w:rsidR="004F44B8" w:rsidRPr="004F44B8" w:rsidRDefault="004F44B8" w:rsidP="004F44B8">
            <w:pPr>
              <w:cnfStyle w:val="000000000000"/>
            </w:pPr>
            <w:r w:rsidRPr="004F44B8">
              <w:t>First user name’s email</w:t>
            </w:r>
          </w:p>
        </w:tc>
      </w:tr>
      <w:tr w:rsidR="004F44B8" w:rsidTr="00347C10">
        <w:trPr>
          <w:cnfStyle w:val="000000100000"/>
        </w:trPr>
        <w:tc>
          <w:tcPr>
            <w:cnfStyle w:val="001000000000"/>
            <w:tcW w:w="4606" w:type="dxa"/>
          </w:tcPr>
          <w:p w:rsidR="004F44B8" w:rsidRPr="004F44B8" w:rsidRDefault="004F44B8" w:rsidP="004F44B8">
            <w:r w:rsidRPr="004F44B8">
              <w:t>URLHOST</w:t>
            </w:r>
          </w:p>
        </w:tc>
        <w:tc>
          <w:tcPr>
            <w:tcW w:w="4606" w:type="dxa"/>
          </w:tcPr>
          <w:p w:rsidR="004F44B8" w:rsidRPr="004F44B8" w:rsidRDefault="00DA70FF" w:rsidP="00347C10">
            <w:pPr>
              <w:cnfStyle w:val="000000100000"/>
            </w:pPr>
            <w:r>
              <w:t>Hostname of the</w:t>
            </w:r>
            <w:r w:rsidR="00347C10">
              <w:t xml:space="preserve"> Homepage (e.g. http://www.codeplex.com)</w:t>
            </w:r>
          </w:p>
        </w:tc>
      </w:tr>
      <w:tr w:rsidR="00DA70FF" w:rsidTr="00347C10">
        <w:tc>
          <w:tcPr>
            <w:cnfStyle w:val="001000000000"/>
            <w:tcW w:w="4606" w:type="dxa"/>
          </w:tcPr>
          <w:p w:rsidR="00DA70FF" w:rsidRPr="004F44B8" w:rsidRDefault="00DA70FF" w:rsidP="004F44B8">
            <w:r w:rsidRPr="00DA70FF">
              <w:t>URLDIR</w:t>
            </w:r>
          </w:p>
        </w:tc>
        <w:tc>
          <w:tcPr>
            <w:tcW w:w="4606" w:type="dxa"/>
          </w:tcPr>
          <w:p w:rsidR="00DA70FF" w:rsidRDefault="00347C10" w:rsidP="00DA70FF">
            <w:pPr>
              <w:cnfStyle w:val="000000000000"/>
            </w:pPr>
            <w:r>
              <w:t>Directory of the page after the hostname (e.g. subfolder/folder)</w:t>
            </w:r>
          </w:p>
        </w:tc>
      </w:tr>
      <w:tr w:rsidR="00347C10" w:rsidTr="00347C10">
        <w:trPr>
          <w:cnfStyle w:val="000000100000"/>
        </w:trPr>
        <w:tc>
          <w:tcPr>
            <w:cnfStyle w:val="001000000000"/>
            <w:tcW w:w="4606" w:type="dxa"/>
          </w:tcPr>
          <w:p w:rsidR="00347C10" w:rsidRDefault="00347C10" w:rsidP="00FB39B7">
            <w:pPr>
              <w:rPr>
                <w:rFonts w:eastAsiaTheme="minorEastAsia"/>
              </w:rPr>
            </w:pPr>
            <w:r>
              <w:rPr>
                <w:rFonts w:eastAsiaTheme="minorEastAsia"/>
              </w:rPr>
              <w:t>DBHOSTANDPORT</w:t>
            </w:r>
          </w:p>
        </w:tc>
        <w:tc>
          <w:tcPr>
            <w:tcW w:w="4606" w:type="dxa"/>
          </w:tcPr>
          <w:p w:rsidR="00347C10" w:rsidRDefault="00347C10" w:rsidP="00FB39B7">
            <w:pPr>
              <w:cnfStyle w:val="000000100000"/>
              <w:rPr>
                <w:rFonts w:eastAsiaTheme="minorEastAsia"/>
              </w:rPr>
            </w:pPr>
            <w:r>
              <w:rPr>
                <w:rFonts w:eastAsiaTheme="minorEastAsia"/>
              </w:rPr>
              <w:t>Will combine DBHOST and DBPORT (DBHOST:DBPORT) if DBHOST is an IP address or only localhost if DBHOST is localhost</w:t>
            </w:r>
          </w:p>
        </w:tc>
      </w:tr>
    </w:tbl>
    <w:p w:rsidR="00A123D5" w:rsidRDefault="00B7759E" w:rsidP="007F57A4">
      <w:pPr>
        <w:pStyle w:val="berschrift3"/>
      </w:pPr>
      <w:r>
        <w:br w:type="page"/>
      </w:r>
      <w:bookmarkStart w:id="27" w:name="_Toc177542906"/>
      <w:bookmarkStart w:id="28" w:name="_Toc212961430"/>
      <w:r w:rsidR="00DB59F9">
        <w:lastRenderedPageBreak/>
        <w:t xml:space="preserve">XML </w:t>
      </w:r>
      <w:r w:rsidR="00213253">
        <w:t>Example</w:t>
      </w:r>
      <w:bookmarkEnd w:id="27"/>
      <w:r w:rsidR="00DB59F9">
        <w:t xml:space="preserve"> (e.g.: web.config)</w:t>
      </w:r>
      <w:bookmarkEnd w:id="28"/>
    </w:p>
    <w:p w:rsidR="00FE69EB" w:rsidRDefault="00A43D6B" w:rsidP="00514204">
      <w:r>
        <w:br/>
      </w:r>
      <w:r w:rsidR="00FE69EB">
        <w:t xml:space="preserve">This is an example of how to use WIX to </w:t>
      </w:r>
      <w:r w:rsidR="00B7759E">
        <w:t>set</w:t>
      </w:r>
      <w:r w:rsidR="00FE69EB">
        <w:t xml:space="preserve"> a connection string in a web.config file during setup</w:t>
      </w:r>
    </w:p>
    <w:p w:rsidR="00A123D5" w:rsidRDefault="00347C10" w:rsidP="00514204">
      <w:r>
        <w:t xml:space="preserve"> (Also valid for other XML files)</w:t>
      </w:r>
    </w:p>
    <w:p w:rsidR="00514204" w:rsidRDefault="00215C2F" w:rsidP="00514204">
      <w:r w:rsidRPr="00514204">
        <w:t xml:space="preserve">Structure of the </w:t>
      </w:r>
      <w:r w:rsidR="00A123D5" w:rsidRPr="00514204">
        <w:t xml:space="preserve">web.config </w:t>
      </w:r>
      <w:r w:rsidR="00B7759E" w:rsidRPr="00514204">
        <w:t>file:</w:t>
      </w:r>
    </w:p>
    <w:p w:rsidR="00514204" w:rsidRDefault="00FE69EB" w:rsidP="00514204">
      <w:pPr>
        <w:pStyle w:val="command"/>
      </w:pPr>
      <w:r w:rsidRPr="00514204">
        <w:t>&lt;configuration&gt;</w:t>
      </w:r>
    </w:p>
    <w:p w:rsidR="00514204" w:rsidRDefault="00514204" w:rsidP="00514204">
      <w:pPr>
        <w:pStyle w:val="command"/>
      </w:pPr>
      <w:r>
        <w:t>.</w:t>
      </w:r>
    </w:p>
    <w:p w:rsidR="00514204" w:rsidRDefault="00514204" w:rsidP="00514204">
      <w:pPr>
        <w:pStyle w:val="command"/>
      </w:pPr>
      <w:r>
        <w:t>.</w:t>
      </w:r>
    </w:p>
    <w:p w:rsidR="00514204" w:rsidRDefault="00514204" w:rsidP="00514204">
      <w:pPr>
        <w:pStyle w:val="command"/>
      </w:pPr>
      <w:r>
        <w:t>.</w:t>
      </w:r>
    </w:p>
    <w:p w:rsidR="00FE69EB" w:rsidRPr="00514204" w:rsidRDefault="00514204" w:rsidP="00514204">
      <w:pPr>
        <w:pStyle w:val="command"/>
      </w:pPr>
      <w:r w:rsidRPr="00514204">
        <w:t xml:space="preserve">  </w:t>
      </w:r>
      <w:r w:rsidR="00FE69EB" w:rsidRPr="00514204">
        <w:t>&lt;connectionStrings&gt;</w:t>
      </w:r>
    </w:p>
    <w:p w:rsidR="00A123D5" w:rsidRDefault="00514204" w:rsidP="00514204">
      <w:pPr>
        <w:pStyle w:val="command"/>
      </w:pPr>
      <w:r w:rsidRPr="00514204">
        <w:t xml:space="preserve">    </w:t>
      </w:r>
      <w:r w:rsidR="00FE69EB" w:rsidRPr="00514204">
        <w:t>&lt;add</w:t>
      </w:r>
      <w:r w:rsidRPr="00514204">
        <w:t xml:space="preserve"> </w:t>
      </w:r>
      <w:r w:rsidR="00FE69EB" w:rsidRPr="00514204">
        <w:rPr>
          <w:color w:val="FF0000"/>
        </w:rPr>
        <w:t>name</w:t>
      </w:r>
      <w:r w:rsidR="00FE69EB" w:rsidRPr="00514204">
        <w:t>="SiteSqlServer"</w:t>
      </w:r>
      <w:r w:rsidRPr="00514204">
        <w:t xml:space="preserve"> </w:t>
      </w:r>
      <w:r w:rsidR="00FE69EB" w:rsidRPr="00514204">
        <w:rPr>
          <w:color w:val="FF0000"/>
        </w:rPr>
        <w:t>connectionString</w:t>
      </w:r>
      <w:r w:rsidR="00FE69EB" w:rsidRPr="00514204">
        <w:t>="Data Source=.\SQLExpress;Integrated Security=True;User Instance=True;AttachDBFilename=|DataDirectory|Database.mdf;"</w:t>
      </w:r>
      <w:r w:rsidRPr="00514204">
        <w:t xml:space="preserve"> </w:t>
      </w:r>
      <w:r w:rsidR="00FE69EB" w:rsidRPr="00514204">
        <w:rPr>
          <w:color w:val="FF0000"/>
        </w:rPr>
        <w:t>providerName</w:t>
      </w:r>
      <w:r w:rsidR="00FE69EB" w:rsidRPr="00514204">
        <w:t>="System.Data.SqlClient" /&gt;</w:t>
      </w:r>
    </w:p>
    <w:p w:rsidR="00514204" w:rsidRDefault="00514204" w:rsidP="00514204">
      <w:pPr>
        <w:pStyle w:val="command"/>
      </w:pPr>
      <w:r>
        <w:t>.</w:t>
      </w:r>
    </w:p>
    <w:p w:rsidR="00514204" w:rsidRDefault="00514204" w:rsidP="00514204">
      <w:pPr>
        <w:pStyle w:val="command"/>
      </w:pPr>
      <w:r>
        <w:t>.</w:t>
      </w:r>
    </w:p>
    <w:p w:rsidR="00514204" w:rsidRPr="00514204" w:rsidRDefault="00514204" w:rsidP="00514204">
      <w:pPr>
        <w:pStyle w:val="command"/>
      </w:pPr>
      <w:r>
        <w:t>.</w:t>
      </w:r>
    </w:p>
    <w:p w:rsidR="00514204" w:rsidRPr="00514204" w:rsidRDefault="00514204" w:rsidP="00514204">
      <w:pPr>
        <w:pStyle w:val="command"/>
      </w:pPr>
    </w:p>
    <w:p w:rsidR="00B7759E" w:rsidRDefault="00B7759E" w:rsidP="00514204">
      <w:r w:rsidRPr="00514204">
        <w:t>We</w:t>
      </w:r>
      <w:r w:rsidR="00514204" w:rsidRPr="00514204">
        <w:t xml:space="preserve"> want to change the value of connectionStrin</w:t>
      </w:r>
      <w:r w:rsidR="00514204">
        <w:t xml:space="preserve">g. </w:t>
      </w:r>
      <w:r w:rsidR="00514204" w:rsidRPr="00514204">
        <w:t>Wix</w:t>
      </w:r>
      <w:r w:rsidR="00ED2E26">
        <w:t xml:space="preserve"> gives us the possibility to navigate to an xml element through an xpath expression to get to ours the xpath query would be:</w:t>
      </w:r>
      <w:r w:rsidRPr="00514204">
        <w:br/>
      </w:r>
      <w:r w:rsidRPr="00ED2E26">
        <w:rPr>
          <w:rStyle w:val="commandChar"/>
          <w:i w:val="0"/>
        </w:rPr>
        <w:t xml:space="preserve">    /confi</w:t>
      </w:r>
      <w:r w:rsidR="00347C10" w:rsidRPr="00ED2E26">
        <w:rPr>
          <w:rStyle w:val="commandChar"/>
          <w:i w:val="0"/>
        </w:rPr>
        <w:t>guration</w:t>
      </w:r>
      <w:r w:rsidR="00514204" w:rsidRPr="00ED2E26">
        <w:rPr>
          <w:rStyle w:val="commandChar"/>
          <w:i w:val="0"/>
        </w:rPr>
        <w:t>/connectionStrings</w:t>
      </w:r>
      <w:r w:rsidR="00347C10" w:rsidRPr="00ED2E26">
        <w:rPr>
          <w:rStyle w:val="commandChar"/>
          <w:i w:val="0"/>
        </w:rPr>
        <w:t>/add[@</w:t>
      </w:r>
      <w:r w:rsidR="00ED2E26" w:rsidRPr="00ED2E26">
        <w:rPr>
          <w:rStyle w:val="commandChar"/>
          <w:i w:val="0"/>
        </w:rPr>
        <w:t>name</w:t>
      </w:r>
      <w:r w:rsidR="00347C10" w:rsidRPr="00ED2E26">
        <w:rPr>
          <w:rStyle w:val="commandChar"/>
          <w:i w:val="0"/>
        </w:rPr>
        <w:t>="</w:t>
      </w:r>
      <w:r w:rsidR="00ED2E26" w:rsidRPr="00ED2E26">
        <w:rPr>
          <w:rStyle w:val="commandChar"/>
          <w:i w:val="0"/>
        </w:rPr>
        <w:t>SiteSqlServer</w:t>
      </w:r>
      <w:r w:rsidR="00347C10" w:rsidRPr="00ED2E26">
        <w:rPr>
          <w:rStyle w:val="commandChar"/>
          <w:i w:val="0"/>
        </w:rPr>
        <w:t>"</w:t>
      </w:r>
      <w:r w:rsidRPr="00ED2E26">
        <w:rPr>
          <w:rStyle w:val="commandChar"/>
          <w:i w:val="0"/>
        </w:rPr>
        <w:t xml:space="preserve">]    </w:t>
      </w:r>
      <w:r w:rsidRPr="00ED2E26">
        <w:rPr>
          <w:rStyle w:val="commandChar"/>
          <w:i w:val="0"/>
        </w:rPr>
        <w:br/>
      </w:r>
    </w:p>
    <w:p w:rsidR="00ED2E26" w:rsidRDefault="00ED2E26" w:rsidP="00213253">
      <w:pPr>
        <w:numPr>
          <w:ilvl w:val="0"/>
          <w:numId w:val="6"/>
        </w:numPr>
      </w:pPr>
      <w:r>
        <w:t>Which values do we want to add</w:t>
      </w:r>
      <w:r w:rsidR="00205963">
        <w:t>:</w:t>
      </w:r>
    </w:p>
    <w:tbl>
      <w:tblPr>
        <w:tblStyle w:val="HelleSchattierung-Akzent2"/>
        <w:tblW w:w="0" w:type="auto"/>
        <w:jc w:val="center"/>
        <w:tblLook w:val="04A0"/>
      </w:tblPr>
      <w:tblGrid>
        <w:gridCol w:w="2357"/>
        <w:gridCol w:w="2693"/>
        <w:gridCol w:w="2718"/>
      </w:tblGrid>
      <w:tr w:rsidR="00ED2E26" w:rsidTr="00CF1D8C">
        <w:trPr>
          <w:cnfStyle w:val="100000000000"/>
          <w:jc w:val="center"/>
        </w:trPr>
        <w:tc>
          <w:tcPr>
            <w:cnfStyle w:val="001000000000"/>
            <w:tcW w:w="2357" w:type="dxa"/>
          </w:tcPr>
          <w:p w:rsidR="00ED2E26" w:rsidRDefault="00ED2E26" w:rsidP="00CF1D8C">
            <w:pPr>
              <w:ind w:left="360"/>
            </w:pPr>
            <w:r>
              <w:t>Property</w:t>
            </w:r>
          </w:p>
        </w:tc>
        <w:tc>
          <w:tcPr>
            <w:tcW w:w="2693" w:type="dxa"/>
          </w:tcPr>
          <w:p w:rsidR="00ED2E26" w:rsidRDefault="00ED2E26" w:rsidP="00CF1D8C">
            <w:pPr>
              <w:ind w:left="360"/>
              <w:cnfStyle w:val="100000000000"/>
            </w:pPr>
            <w:r>
              <w:t>Meaning</w:t>
            </w:r>
          </w:p>
        </w:tc>
        <w:tc>
          <w:tcPr>
            <w:tcW w:w="2213" w:type="dxa"/>
          </w:tcPr>
          <w:p w:rsidR="00ED2E26" w:rsidRDefault="00ED2E26" w:rsidP="00CF1D8C">
            <w:pPr>
              <w:ind w:left="360"/>
              <w:cnfStyle w:val="100000000000"/>
            </w:pPr>
            <w:r>
              <w:t>Example</w:t>
            </w:r>
          </w:p>
        </w:tc>
      </w:tr>
      <w:tr w:rsidR="00ED2E26" w:rsidTr="00CF1D8C">
        <w:trPr>
          <w:cnfStyle w:val="000000100000"/>
          <w:jc w:val="center"/>
        </w:trPr>
        <w:tc>
          <w:tcPr>
            <w:cnfStyle w:val="001000000000"/>
            <w:tcW w:w="2357" w:type="dxa"/>
          </w:tcPr>
          <w:p w:rsidR="00ED2E26" w:rsidRDefault="00ED2E26" w:rsidP="00CF1D8C">
            <w:pPr>
              <w:ind w:left="360"/>
            </w:pPr>
            <w:r>
              <w:t>DBHOST</w:t>
            </w:r>
          </w:p>
        </w:tc>
        <w:tc>
          <w:tcPr>
            <w:tcW w:w="2693" w:type="dxa"/>
          </w:tcPr>
          <w:p w:rsidR="00ED2E26" w:rsidRDefault="00ED2E26" w:rsidP="00CF1D8C">
            <w:pPr>
              <w:cnfStyle w:val="000000100000"/>
            </w:pPr>
            <w:r>
              <w:t>Server and Instance name of your sql server</w:t>
            </w:r>
            <w:r w:rsidR="00CF1D8C">
              <w:t xml:space="preserve"> (see </w:t>
            </w:r>
            <w:r w:rsidR="00CF1D8C" w:rsidRPr="000C1E0F">
              <w:rPr>
                <w:rFonts w:asciiTheme="majorHAnsi" w:eastAsiaTheme="majorEastAsia" w:hAnsiTheme="majorHAnsi" w:cstheme="majorBidi"/>
                <w:color w:val="943634" w:themeColor="accent2" w:themeShade="BF"/>
              </w:rPr>
              <w:t>Database setup I/II dialog</w:t>
            </w:r>
            <w:r w:rsidR="00CF1D8C">
              <w:t>)</w:t>
            </w:r>
          </w:p>
        </w:tc>
        <w:tc>
          <w:tcPr>
            <w:tcW w:w="2213" w:type="dxa"/>
          </w:tcPr>
          <w:p w:rsidR="00ED2E26" w:rsidRDefault="00ED2E26" w:rsidP="00CF1D8C">
            <w:pPr>
              <w:ind w:left="360"/>
              <w:cnfStyle w:val="000000100000"/>
            </w:pPr>
            <w:r>
              <w:t>“.\sqlexpress”</w:t>
            </w:r>
          </w:p>
        </w:tc>
      </w:tr>
      <w:tr w:rsidR="00ED2E26" w:rsidTr="00CF1D8C">
        <w:trPr>
          <w:jc w:val="center"/>
        </w:trPr>
        <w:tc>
          <w:tcPr>
            <w:cnfStyle w:val="001000000000"/>
            <w:tcW w:w="2357" w:type="dxa"/>
          </w:tcPr>
          <w:p w:rsidR="00ED2E26" w:rsidRDefault="00ED2E26" w:rsidP="00CF1D8C">
            <w:pPr>
              <w:ind w:left="360"/>
            </w:pPr>
            <w:r>
              <w:t>SQLDATABASE</w:t>
            </w:r>
          </w:p>
        </w:tc>
        <w:tc>
          <w:tcPr>
            <w:tcW w:w="2693" w:type="dxa"/>
          </w:tcPr>
          <w:p w:rsidR="00CF1D8C" w:rsidRDefault="00ED2E26" w:rsidP="00CF1D8C">
            <w:pPr>
              <w:cnfStyle w:val="000000000000"/>
            </w:pPr>
            <w:r>
              <w:t>Name of the web application database</w:t>
            </w:r>
            <w:r w:rsidR="00CF1D8C">
              <w:t xml:space="preserve"> (see </w:t>
            </w:r>
            <w:r w:rsidR="00CF1D8C" w:rsidRPr="000C1E0F">
              <w:rPr>
                <w:rFonts w:asciiTheme="majorHAnsi" w:eastAsiaTheme="majorEastAsia" w:hAnsiTheme="majorHAnsi" w:cstheme="majorBidi"/>
                <w:color w:val="943634" w:themeColor="accent2" w:themeShade="BF"/>
              </w:rPr>
              <w:t>Database setup I/II dialog</w:t>
            </w:r>
            <w:r w:rsidR="00CF1D8C">
              <w:t>)</w:t>
            </w:r>
          </w:p>
        </w:tc>
        <w:tc>
          <w:tcPr>
            <w:tcW w:w="2213" w:type="dxa"/>
          </w:tcPr>
          <w:p w:rsidR="00ED2E26" w:rsidRDefault="00ED2E26" w:rsidP="00CF1D8C">
            <w:pPr>
              <w:ind w:left="360"/>
              <w:cnfStyle w:val="000000000000"/>
            </w:pPr>
            <w:r>
              <w:t>“MyWebapplicationDB_1”</w:t>
            </w:r>
          </w:p>
        </w:tc>
      </w:tr>
      <w:tr w:rsidR="00ED2E26" w:rsidTr="00CF1D8C">
        <w:trPr>
          <w:cnfStyle w:val="000000100000"/>
          <w:jc w:val="center"/>
        </w:trPr>
        <w:tc>
          <w:tcPr>
            <w:cnfStyle w:val="001000000000"/>
            <w:tcW w:w="2357" w:type="dxa"/>
          </w:tcPr>
          <w:p w:rsidR="00ED2E26" w:rsidRDefault="00ED2E26" w:rsidP="00CF1D8C">
            <w:pPr>
              <w:ind w:left="360"/>
            </w:pPr>
            <w:r>
              <w:t>SQLUSERUSERNAME</w:t>
            </w:r>
          </w:p>
        </w:tc>
        <w:tc>
          <w:tcPr>
            <w:tcW w:w="2693" w:type="dxa"/>
          </w:tcPr>
          <w:p w:rsidR="00CF1D8C" w:rsidRDefault="00ED2E26" w:rsidP="00CF1D8C">
            <w:pPr>
              <w:cnfStyle w:val="000000100000"/>
            </w:pPr>
            <w:r>
              <w:t>The user with which your web application connects to the sql server</w:t>
            </w:r>
            <w:r w:rsidR="00CF1D8C">
              <w:t xml:space="preserve"> </w:t>
            </w:r>
            <w:r w:rsidR="00CF1D8C">
              <w:rPr>
                <w:rFonts w:asciiTheme="majorHAnsi" w:eastAsiaTheme="majorEastAsia" w:hAnsiTheme="majorHAnsi" w:cstheme="majorBidi"/>
                <w:color w:val="943634" w:themeColor="accent2" w:themeShade="BF"/>
              </w:rPr>
              <w:t xml:space="preserve">(see </w:t>
            </w:r>
            <w:r w:rsidR="00CF1D8C" w:rsidRPr="000C1E0F">
              <w:rPr>
                <w:rFonts w:asciiTheme="majorHAnsi" w:eastAsiaTheme="majorEastAsia" w:hAnsiTheme="majorHAnsi" w:cstheme="majorBidi"/>
                <w:color w:val="943634" w:themeColor="accent2" w:themeShade="BF"/>
              </w:rPr>
              <w:t xml:space="preserve">Database setup </w:t>
            </w:r>
            <w:r w:rsidR="00CF1D8C">
              <w:rPr>
                <w:rFonts w:asciiTheme="majorHAnsi" w:eastAsiaTheme="majorEastAsia" w:hAnsiTheme="majorHAnsi" w:cstheme="majorBidi"/>
                <w:color w:val="943634" w:themeColor="accent2" w:themeShade="BF"/>
              </w:rPr>
              <w:t>I</w:t>
            </w:r>
            <w:r w:rsidR="00CF1D8C" w:rsidRPr="000C1E0F">
              <w:rPr>
                <w:rFonts w:asciiTheme="majorHAnsi" w:eastAsiaTheme="majorEastAsia" w:hAnsiTheme="majorHAnsi" w:cstheme="majorBidi"/>
                <w:color w:val="943634" w:themeColor="accent2" w:themeShade="BF"/>
              </w:rPr>
              <w:t>I/II dialog</w:t>
            </w:r>
            <w:r w:rsidR="00CF1D8C">
              <w:rPr>
                <w:rFonts w:asciiTheme="majorHAnsi" w:eastAsiaTheme="majorEastAsia" w:hAnsiTheme="majorHAnsi" w:cstheme="majorBidi"/>
                <w:color w:val="943634" w:themeColor="accent2" w:themeShade="BF"/>
              </w:rPr>
              <w:t>)</w:t>
            </w:r>
          </w:p>
        </w:tc>
        <w:tc>
          <w:tcPr>
            <w:tcW w:w="2213" w:type="dxa"/>
          </w:tcPr>
          <w:p w:rsidR="00ED2E26" w:rsidRDefault="00ED2E26" w:rsidP="00CF1D8C">
            <w:pPr>
              <w:ind w:left="360"/>
              <w:cnfStyle w:val="000000100000"/>
            </w:pPr>
            <w:r>
              <w:t>“MyWebapplicationUser”</w:t>
            </w:r>
          </w:p>
        </w:tc>
      </w:tr>
      <w:tr w:rsidR="00ED2E26" w:rsidTr="00CF1D8C">
        <w:trPr>
          <w:jc w:val="center"/>
        </w:trPr>
        <w:tc>
          <w:tcPr>
            <w:cnfStyle w:val="001000000000"/>
            <w:tcW w:w="2357" w:type="dxa"/>
          </w:tcPr>
          <w:p w:rsidR="00ED2E26" w:rsidRDefault="00ED2E26" w:rsidP="00CF1D8C">
            <w:pPr>
              <w:ind w:left="360"/>
            </w:pPr>
            <w:r>
              <w:t>SQLUSERPASSWORD</w:t>
            </w:r>
          </w:p>
        </w:tc>
        <w:tc>
          <w:tcPr>
            <w:tcW w:w="2693" w:type="dxa"/>
          </w:tcPr>
          <w:p w:rsidR="00ED2E26" w:rsidRDefault="00ED2E26" w:rsidP="00CF1D8C">
            <w:pPr>
              <w:cnfStyle w:val="000000000000"/>
            </w:pPr>
            <w:r>
              <w:t>The users password</w:t>
            </w:r>
          </w:p>
        </w:tc>
        <w:tc>
          <w:tcPr>
            <w:tcW w:w="2213" w:type="dxa"/>
          </w:tcPr>
          <w:p w:rsidR="00ED2E26" w:rsidRDefault="00ED2E26" w:rsidP="00CF1D8C">
            <w:pPr>
              <w:ind w:left="360"/>
              <w:cnfStyle w:val="000000000000"/>
            </w:pPr>
            <w:r>
              <w:t>“0815blabla”</w:t>
            </w:r>
          </w:p>
        </w:tc>
      </w:tr>
    </w:tbl>
    <w:p w:rsidR="00CF1D8C" w:rsidRDefault="00CF1D8C" w:rsidP="00CF1D8C">
      <w:pPr>
        <w:ind w:left="360"/>
      </w:pPr>
    </w:p>
    <w:p w:rsidR="00CF1D8C" w:rsidRPr="00CF1D8C" w:rsidRDefault="00CF1D8C" w:rsidP="00213253">
      <w:pPr>
        <w:numPr>
          <w:ilvl w:val="0"/>
          <w:numId w:val="6"/>
        </w:numPr>
        <w:rPr>
          <w:rStyle w:val="commandChar"/>
          <w:rFonts w:ascii="Calibri" w:hAnsi="Calibri" w:cs="Times New Roman"/>
          <w:color w:val="auto"/>
          <w:sz w:val="20"/>
          <w:szCs w:val="20"/>
        </w:rPr>
      </w:pPr>
      <w:r>
        <w:t>The  connection we enter in WixEdit should look like</w:t>
      </w:r>
      <w:r w:rsidR="00205963">
        <w:t>:</w:t>
      </w:r>
      <w:r w:rsidR="00205963">
        <w:br/>
      </w:r>
      <w:r w:rsidRPr="00CF1D8C">
        <w:rPr>
          <w:rStyle w:val="commandChar"/>
          <w:i w:val="0"/>
        </w:rPr>
        <w:t>Data Source=[DBHOST];Initial Catalog=[SQLDATABASE];User Id=[SQLUSERUSERNAME];Password=[SQLUSERPASSWORD];</w:t>
      </w:r>
    </w:p>
    <w:p w:rsidR="00347C10" w:rsidRDefault="00CF1D8C" w:rsidP="00CF1D8C">
      <w:pPr>
        <w:ind w:left="360"/>
      </w:pPr>
      <w:r>
        <w:t>When the installer runs the [PROPERTY] gets filled with the actual value</w:t>
      </w:r>
      <w:r w:rsidR="00205963">
        <w:br/>
      </w:r>
    </w:p>
    <w:tbl>
      <w:tblPr>
        <w:tblStyle w:val="HelleSchattierung-Akzent2"/>
        <w:tblW w:w="0" w:type="auto"/>
        <w:tblInd w:w="817" w:type="dxa"/>
        <w:tblLook w:val="04A0"/>
      </w:tblPr>
      <w:tblGrid>
        <w:gridCol w:w="1148"/>
        <w:gridCol w:w="7323"/>
      </w:tblGrid>
      <w:tr w:rsidR="00347C10" w:rsidTr="00FB39B7">
        <w:trPr>
          <w:cnfStyle w:val="100000000000"/>
        </w:trPr>
        <w:tc>
          <w:tcPr>
            <w:cnfStyle w:val="001000000000"/>
            <w:tcW w:w="331" w:type="dxa"/>
          </w:tcPr>
          <w:p w:rsidR="00347C10" w:rsidRDefault="00347C10" w:rsidP="00FB39B7">
            <w:r>
              <w:rPr>
                <w:i w:val="0"/>
                <w:noProof/>
                <w:color w:val="FF0000"/>
                <w:lang w:val="de-DE" w:eastAsia="de-DE" w:bidi="ar-SA"/>
              </w:rPr>
              <w:lastRenderedPageBreak/>
              <w:drawing>
                <wp:inline distT="0" distB="0" distL="0" distR="0">
                  <wp:extent cx="572450" cy="457200"/>
                  <wp:effectExtent l="19050" t="0" r="0" b="0"/>
                  <wp:docPr id="3" name="Bild 76" descr="C:\Dokumente und Einstellungen\t-sebasg\Lokale Einstellungen\Temporary Internet Files\Content.IE5\FH0SQNZI\MCj04113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Dokumente und Einstellungen\t-sebasg\Lokale Einstellungen\Temporary Internet Files\Content.IE5\FH0SQNZI\MCj04113200000[1].wmf"/>
                          <pic:cNvPicPr>
                            <a:picLocks noChangeAspect="1" noChangeArrowheads="1"/>
                          </pic:cNvPicPr>
                        </pic:nvPicPr>
                        <pic:blipFill>
                          <a:blip r:embed="rId14"/>
                          <a:srcRect/>
                          <a:stretch>
                            <a:fillRect/>
                          </a:stretch>
                        </pic:blipFill>
                        <pic:spPr bwMode="auto">
                          <a:xfrm>
                            <a:off x="0" y="0"/>
                            <a:ext cx="572450" cy="457200"/>
                          </a:xfrm>
                          <a:prstGeom prst="rect">
                            <a:avLst/>
                          </a:prstGeom>
                          <a:noFill/>
                          <a:ln w="9525">
                            <a:noFill/>
                            <a:miter lim="800000"/>
                            <a:headEnd/>
                            <a:tailEnd/>
                          </a:ln>
                        </pic:spPr>
                      </pic:pic>
                    </a:graphicData>
                  </a:graphic>
                </wp:inline>
              </w:drawing>
            </w:r>
          </w:p>
        </w:tc>
        <w:tc>
          <w:tcPr>
            <w:tcW w:w="8064" w:type="dxa"/>
          </w:tcPr>
          <w:p w:rsidR="00347C10" w:rsidRDefault="00347C10" w:rsidP="00347C10">
            <w:pPr>
              <w:cnfStyle w:val="100000000000"/>
            </w:pPr>
            <w:r w:rsidRPr="00DA70FF">
              <w:rPr>
                <w:b w:val="0"/>
                <w:i w:val="0"/>
                <w:color w:val="FF0000"/>
              </w:rPr>
              <w:t xml:space="preserve">Please note </w:t>
            </w:r>
            <w:r>
              <w:rPr>
                <w:b w:val="0"/>
                <w:i w:val="0"/>
                <w:color w:val="FF0000"/>
              </w:rPr>
              <w:t>that all variables which should be parsed have to be encapsulated by square brackets (e.g.: [SQLDATABASE])</w:t>
            </w:r>
          </w:p>
        </w:tc>
      </w:tr>
    </w:tbl>
    <w:p w:rsidR="00CF1D8C" w:rsidRDefault="00CF1D8C" w:rsidP="00213253">
      <w:pPr>
        <w:numPr>
          <w:ilvl w:val="1"/>
          <w:numId w:val="6"/>
        </w:numPr>
      </w:pPr>
      <w:r>
        <w:rPr>
          <w:noProof/>
          <w:lang w:val="de-DE" w:eastAsia="de-DE" w:bidi="ar-SA"/>
        </w:rPr>
        <w:drawing>
          <wp:anchor distT="0" distB="0" distL="114300" distR="114300" simplePos="0" relativeHeight="251660288" behindDoc="0" locked="1" layoutInCell="1" allowOverlap="1">
            <wp:simplePos x="0" y="0"/>
            <wp:positionH relativeFrom="column">
              <wp:posOffset>-118745</wp:posOffset>
            </wp:positionH>
            <wp:positionV relativeFrom="page">
              <wp:posOffset>1857375</wp:posOffset>
            </wp:positionV>
            <wp:extent cx="5762625" cy="1562100"/>
            <wp:effectExtent l="19050" t="0" r="9525" b="0"/>
            <wp:wrapTopAndBottom/>
            <wp:docPr id="5"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7"/>
                    <a:srcRect/>
                    <a:stretch>
                      <a:fillRect/>
                    </a:stretch>
                  </pic:blipFill>
                  <pic:spPr bwMode="auto">
                    <a:xfrm>
                      <a:off x="0" y="0"/>
                      <a:ext cx="5762625" cy="1562100"/>
                    </a:xfrm>
                    <a:prstGeom prst="rect">
                      <a:avLst/>
                    </a:prstGeom>
                    <a:noFill/>
                    <a:ln w="9525">
                      <a:noFill/>
                      <a:miter lim="800000"/>
                      <a:headEnd/>
                      <a:tailEnd/>
                    </a:ln>
                  </pic:spPr>
                </pic:pic>
              </a:graphicData>
            </a:graphic>
          </wp:anchor>
        </w:drawing>
      </w:r>
      <w:r w:rsidR="00205963">
        <w:t>Adding it as configuration command in wixedit</w:t>
      </w:r>
    </w:p>
    <w:p w:rsidR="00205963" w:rsidRDefault="00205963" w:rsidP="00213253">
      <w:pPr>
        <w:numPr>
          <w:ilvl w:val="1"/>
          <w:numId w:val="6"/>
        </w:numPr>
      </w:pPr>
      <w:r>
        <w:t>Go to ‘Files’</w:t>
      </w:r>
    </w:p>
    <w:p w:rsidR="00205963" w:rsidRDefault="00205963" w:rsidP="00213253">
      <w:pPr>
        <w:numPr>
          <w:ilvl w:val="1"/>
          <w:numId w:val="6"/>
        </w:numPr>
      </w:pPr>
      <w:r>
        <w:t>Select the ApplicationSetup Component -&gt; Select ‘New’ -&gt; Select ‘utilXmlFile’</w:t>
      </w:r>
    </w:p>
    <w:p w:rsidR="00205963" w:rsidRDefault="00205963" w:rsidP="00213253">
      <w:pPr>
        <w:numPr>
          <w:ilvl w:val="1"/>
          <w:numId w:val="6"/>
        </w:numPr>
      </w:pPr>
      <w:r>
        <w:t>Select the utilXmlFile Element</w:t>
      </w:r>
    </w:p>
    <w:p w:rsidR="00205963" w:rsidRDefault="00205963" w:rsidP="00213253">
      <w:pPr>
        <w:numPr>
          <w:ilvl w:val="2"/>
          <w:numId w:val="6"/>
        </w:numPr>
      </w:pPr>
      <w:r>
        <w:t>Set  ‘</w:t>
      </w:r>
      <w:r w:rsidRPr="00553C90">
        <w:rPr>
          <w:b/>
        </w:rPr>
        <w:t>Action’</w:t>
      </w:r>
      <w:r>
        <w:t xml:space="preserve"> to ‘setValue’</w:t>
      </w:r>
    </w:p>
    <w:p w:rsidR="00213253" w:rsidRDefault="009B5F9E" w:rsidP="00213253">
      <w:pPr>
        <w:numPr>
          <w:ilvl w:val="2"/>
          <w:numId w:val="6"/>
        </w:numPr>
      </w:pPr>
      <w:r>
        <w:rPr>
          <w:noProof/>
          <w:lang w:val="de-DE" w:eastAsia="de-DE" w:bidi="ar-SA"/>
        </w:rPr>
        <w:drawing>
          <wp:anchor distT="0" distB="0" distL="114300" distR="114300" simplePos="0" relativeHeight="251659264" behindDoc="0" locked="0" layoutInCell="1" allowOverlap="1">
            <wp:simplePos x="0" y="0"/>
            <wp:positionH relativeFrom="column">
              <wp:posOffset>1148080</wp:posOffset>
            </wp:positionH>
            <wp:positionV relativeFrom="paragraph">
              <wp:posOffset>527685</wp:posOffset>
            </wp:positionV>
            <wp:extent cx="219075" cy="171450"/>
            <wp:effectExtent l="19050" t="0" r="9525" b="0"/>
            <wp:wrapNone/>
            <wp:docPr id="4" name="Bild 76" descr="C:\Dokumente und Einstellungen\t-sebasg\Lokale Einstellungen\Temporary Internet Files\Content.IE5\FH0SQNZI\MCj04113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Dokumente und Einstellungen\t-sebasg\Lokale Einstellungen\Temporary Internet Files\Content.IE5\FH0SQNZI\MCj04113200000[1].wmf"/>
                    <pic:cNvPicPr>
                      <a:picLocks noChangeAspect="1" noChangeArrowheads="1"/>
                    </pic:cNvPicPr>
                  </pic:nvPicPr>
                  <pic:blipFill>
                    <a:blip r:embed="rId14"/>
                    <a:srcRect/>
                    <a:stretch>
                      <a:fillRect/>
                    </a:stretch>
                  </pic:blipFill>
                  <pic:spPr bwMode="auto">
                    <a:xfrm>
                      <a:off x="0" y="0"/>
                      <a:ext cx="219075" cy="171450"/>
                    </a:xfrm>
                    <a:prstGeom prst="rect">
                      <a:avLst/>
                    </a:prstGeom>
                    <a:noFill/>
                    <a:ln w="9525">
                      <a:noFill/>
                      <a:miter lim="800000"/>
                      <a:headEnd/>
                      <a:tailEnd/>
                    </a:ln>
                  </pic:spPr>
                </pic:pic>
              </a:graphicData>
            </a:graphic>
          </wp:anchor>
        </w:drawing>
      </w:r>
      <w:r w:rsidR="00205963">
        <w:t>Set ‘</w:t>
      </w:r>
      <w:r w:rsidR="00205963" w:rsidRPr="00553C90">
        <w:rPr>
          <w:b/>
        </w:rPr>
        <w:t>ElementPath’</w:t>
      </w:r>
      <w:r w:rsidR="00205963">
        <w:t xml:space="preserve"> to:</w:t>
      </w:r>
      <w:r w:rsidR="00205963">
        <w:br/>
      </w:r>
      <w:r w:rsidR="00CF1D8C" w:rsidRPr="00553C90">
        <w:rPr>
          <w:rStyle w:val="commandChar"/>
          <w:i w:val="0"/>
          <w:sz w:val="16"/>
          <w:szCs w:val="16"/>
        </w:rPr>
        <w:t>/configuration/connectionStrings/add[\[]@name="SiteSqlServer"[\]]</w:t>
      </w:r>
      <w:r w:rsidR="00205963">
        <w:br/>
      </w:r>
      <w:r>
        <w:rPr>
          <w:i w:val="0"/>
          <w:color w:val="FF0000"/>
        </w:rPr>
        <w:t>Please n</w:t>
      </w:r>
      <w:r w:rsidR="00205963" w:rsidRPr="009B5F9E">
        <w:rPr>
          <w:i w:val="0"/>
          <w:color w:val="FF0000"/>
        </w:rPr>
        <w:t xml:space="preserve">ote that we </w:t>
      </w:r>
      <w:r>
        <w:rPr>
          <w:i w:val="0"/>
          <w:color w:val="FF0000"/>
        </w:rPr>
        <w:t xml:space="preserve">need </w:t>
      </w:r>
      <w:r w:rsidR="00205963" w:rsidRPr="009B5F9E">
        <w:rPr>
          <w:i w:val="0"/>
          <w:color w:val="FF0000"/>
        </w:rPr>
        <w:t xml:space="preserve">to escape the right and left square </w:t>
      </w:r>
      <w:r w:rsidRPr="009B5F9E">
        <w:rPr>
          <w:i w:val="0"/>
          <w:color w:val="FF0000"/>
        </w:rPr>
        <w:t>bracket</w:t>
      </w:r>
      <w:r>
        <w:rPr>
          <w:i w:val="0"/>
          <w:color w:val="FF0000"/>
        </w:rPr>
        <w:t xml:space="preserve"> in WixWdit.</w:t>
      </w:r>
      <w:r w:rsidR="00213253">
        <w:br/>
      </w:r>
    </w:p>
    <w:p w:rsidR="00213253" w:rsidRDefault="00213253" w:rsidP="00213253">
      <w:pPr>
        <w:numPr>
          <w:ilvl w:val="2"/>
          <w:numId w:val="6"/>
        </w:numPr>
      </w:pPr>
      <w:r>
        <w:t xml:space="preserve">The </w:t>
      </w:r>
      <w:r w:rsidR="00553C90">
        <w:t>‘</w:t>
      </w:r>
      <w:r w:rsidRPr="00553C90">
        <w:rPr>
          <w:b/>
        </w:rPr>
        <w:t>File</w:t>
      </w:r>
      <w:r w:rsidR="00553C90">
        <w:rPr>
          <w:b/>
        </w:rPr>
        <w:t>’</w:t>
      </w:r>
      <w:r>
        <w:t xml:space="preserve"> should always be relative to the target dir as you can see in the screenshot</w:t>
      </w:r>
      <w:r w:rsidR="00630AB1">
        <w:t>:</w:t>
      </w:r>
      <w:r w:rsidR="00630AB1">
        <w:br/>
        <w:t>[TARGETDIR]web.config or [TARGETDIR]App_Data/somefile.xml</w:t>
      </w:r>
      <w:r>
        <w:br/>
      </w:r>
    </w:p>
    <w:p w:rsidR="00213253" w:rsidRDefault="00213253" w:rsidP="00213253">
      <w:pPr>
        <w:numPr>
          <w:ilvl w:val="2"/>
          <w:numId w:val="6"/>
        </w:numPr>
      </w:pPr>
      <w:r>
        <w:t>‘</w:t>
      </w:r>
      <w:r w:rsidRPr="00553C90">
        <w:rPr>
          <w:b/>
        </w:rPr>
        <w:t>Id’</w:t>
      </w:r>
      <w:r>
        <w:t xml:space="preserve"> is the Windows Installer Identifier for this element you can choose as you like</w:t>
      </w:r>
      <w:r>
        <w:br/>
      </w:r>
    </w:p>
    <w:p w:rsidR="00213253" w:rsidRPr="00553C90" w:rsidRDefault="00213253" w:rsidP="00553C90">
      <w:pPr>
        <w:numPr>
          <w:ilvl w:val="2"/>
          <w:numId w:val="6"/>
        </w:numPr>
      </w:pPr>
      <w:r w:rsidRPr="00553C90">
        <w:rPr>
          <w:b/>
        </w:rPr>
        <w:t xml:space="preserve">‘Name’ defines the </w:t>
      </w:r>
      <w:r w:rsidR="00553C90" w:rsidRPr="00553C90">
        <w:rPr>
          <w:b/>
        </w:rPr>
        <w:t>xml attribute</w:t>
      </w:r>
      <w:r w:rsidRPr="00553C90">
        <w:rPr>
          <w:b/>
        </w:rPr>
        <w:t xml:space="preserve"> we want to change</w:t>
      </w:r>
      <w:r>
        <w:t>. You’ll have to add this element using right click in the left window and choose ‘New’ -&gt; ‘Name’</w:t>
      </w:r>
      <w:r w:rsidR="00553C90">
        <w:t>. Set the ‘</w:t>
      </w:r>
      <w:r w:rsidR="00553C90" w:rsidRPr="00553C90">
        <w:rPr>
          <w:b/>
        </w:rPr>
        <w:t>Name’</w:t>
      </w:r>
      <w:r w:rsidR="00553C90">
        <w:t xml:space="preserve"> to </w:t>
      </w:r>
      <w:r w:rsidR="00CF1D8C" w:rsidRPr="00553C90">
        <w:rPr>
          <w:rStyle w:val="commandChar"/>
          <w:color w:val="auto"/>
        </w:rPr>
        <w:t>connectionStrings</w:t>
      </w:r>
    </w:p>
    <w:p w:rsidR="00553C90" w:rsidRPr="00553C90" w:rsidRDefault="00553C90" w:rsidP="00553C90">
      <w:pPr>
        <w:numPr>
          <w:ilvl w:val="2"/>
          <w:numId w:val="6"/>
        </w:numPr>
        <w:rPr>
          <w:rFonts w:ascii="Courier New" w:hAnsi="Courier New" w:cs="Courier New"/>
          <w:color w:val="0000FF"/>
          <w:sz w:val="18"/>
          <w:szCs w:val="18"/>
        </w:rPr>
      </w:pPr>
      <w:r>
        <w:t>Modify the ‘</w:t>
      </w:r>
      <w:r w:rsidRPr="00553C90">
        <w:rPr>
          <w:b/>
        </w:rPr>
        <w:t>Value’</w:t>
      </w:r>
      <w:r>
        <w:t xml:space="preserve"> element to hold your connection string. Set ‘</w:t>
      </w:r>
      <w:r w:rsidRPr="00553C90">
        <w:rPr>
          <w:b/>
        </w:rPr>
        <w:t>Value’</w:t>
      </w:r>
      <w:r>
        <w:t xml:space="preserve"> to</w:t>
      </w:r>
    </w:p>
    <w:p w:rsidR="00553C90" w:rsidRPr="00553C90" w:rsidRDefault="00553C90" w:rsidP="00553C90">
      <w:pPr>
        <w:ind w:left="2124"/>
        <w:rPr>
          <w:rStyle w:val="commandChar"/>
          <w:sz w:val="16"/>
          <w:szCs w:val="16"/>
        </w:rPr>
      </w:pPr>
      <w:r w:rsidRPr="00553C90">
        <w:rPr>
          <w:rStyle w:val="commandChar"/>
          <w:sz w:val="16"/>
          <w:szCs w:val="16"/>
        </w:rPr>
        <w:t>Data Source=[DBHOST];Initial Catalog=[SQLDATABASE];User Id=[SQLUSERUSERNAME];Password=[SQLUSERPASSWORD];</w:t>
      </w:r>
    </w:p>
    <w:p w:rsidR="00A123D5" w:rsidRDefault="00A123D5" w:rsidP="003B6272"/>
    <w:p w:rsidR="00DB59F9" w:rsidRDefault="00213253" w:rsidP="00DB59F9">
      <w:pPr>
        <w:pStyle w:val="berschrift2"/>
      </w:pPr>
      <w:r>
        <w:br w:type="page"/>
      </w:r>
      <w:bookmarkStart w:id="29" w:name="_Toc177542907"/>
    </w:p>
    <w:p w:rsidR="00DB59F9" w:rsidRDefault="00DB59F9" w:rsidP="007F57A4">
      <w:pPr>
        <w:pStyle w:val="berschrift3"/>
      </w:pPr>
      <w:bookmarkStart w:id="30" w:name="_Toc212961431"/>
      <w:r>
        <w:lastRenderedPageBreak/>
        <w:t xml:space="preserve">Unstructed </w:t>
      </w:r>
      <w:r w:rsidR="009B5F9E">
        <w:t>F</w:t>
      </w:r>
      <w:r>
        <w:t>ile Example (e.g.: config.php)</w:t>
      </w:r>
      <w:bookmarkEnd w:id="30"/>
    </w:p>
    <w:p w:rsidR="00347C10" w:rsidRDefault="00347C10" w:rsidP="00DB59F9"/>
    <w:p w:rsidR="00CC252E" w:rsidRDefault="00DB59F9" w:rsidP="00CC252E">
      <w:r>
        <w:t xml:space="preserve">The Windows Installer technology has built in features to alter .INI or XML-Files which are great but won’t help us if we want exchange some variables in </w:t>
      </w:r>
      <w:r w:rsidR="00347C10">
        <w:t xml:space="preserve">a .PHP-File </w:t>
      </w:r>
      <w:r w:rsidR="00CC252E">
        <w:t xml:space="preserve">(or other ini files) </w:t>
      </w:r>
      <w:r w:rsidR="00347C10">
        <w:t>for example.</w:t>
      </w:r>
      <w:r w:rsidR="00CC252E" w:rsidRPr="00CC252E">
        <w:t xml:space="preserve"> </w:t>
      </w:r>
      <w:r w:rsidR="00CC252E">
        <w:t xml:space="preserve">For thiscase you’ll find a SCRIPTPARSE property in the template. Add a comma delimited string with all files into that property which need to be altered. This could be something like config.php, lib/settings.php, admin/settings/something.inc.php… I guess you get the idea… Specify the files relative to the “Source” folder. </w:t>
      </w:r>
    </w:p>
    <w:p w:rsidR="00CC252E" w:rsidRDefault="00CC252E" w:rsidP="00DB59F9">
      <w:r>
        <w:t>Sample:  If I would like to modify e.g. a file named “config.inc.php”. This file lies in  ..\Web Application Template\Sources\include   I give the SCRIPTPARSE property the value “include\config.inc.php”</w:t>
      </w:r>
      <w:r w:rsidR="006D439E">
        <w:t>.</w:t>
      </w:r>
    </w:p>
    <w:p w:rsidR="00215C2F" w:rsidRDefault="006D43CE" w:rsidP="00DB59F9">
      <w:ins w:id="31" w:author="Oliver Denninger" w:date="2008-05-27T10:42:00Z">
        <w:r>
          <w:rPr>
            <w:noProof/>
            <w:lang w:val="de-DE" w:eastAsia="de-DE" w:bidi="ar-SA"/>
            <w:rPrChange w:id="32">
              <w:rPr>
                <w:rFonts w:ascii="Cambria" w:hAnsi="Cambria"/>
                <w:b/>
                <w:bCs/>
                <w:noProof/>
                <w:color w:val="0000FF"/>
                <w:sz w:val="22"/>
                <w:szCs w:val="22"/>
                <w:u w:val="single"/>
                <w:lang w:val="de-DE" w:eastAsia="de-DE" w:bidi="ar-SA"/>
              </w:rPr>
            </w:rPrChange>
          </w:rPr>
          <w:drawing>
            <wp:inline distT="0" distB="0" distL="0" distR="0">
              <wp:extent cx="5760720" cy="942671"/>
              <wp:effectExtent l="19050" t="0" r="0" b="0"/>
              <wp:docPr id="17" name="Bild 17" descr="C:\Denninger\SVN\projects\TigerDuck\doku\Scriptpars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Denninger\SVN\projects\TigerDuck\doku\Scriptparse.bmp"/>
                      <pic:cNvPicPr>
                        <a:picLocks noChangeAspect="1" noChangeArrowheads="1"/>
                      </pic:cNvPicPr>
                    </pic:nvPicPr>
                    <pic:blipFill>
                      <a:blip r:embed="rId48"/>
                      <a:srcRect/>
                      <a:stretch>
                        <a:fillRect/>
                      </a:stretch>
                    </pic:blipFill>
                    <pic:spPr bwMode="auto">
                      <a:xfrm>
                        <a:off x="0" y="0"/>
                        <a:ext cx="5760720" cy="942671"/>
                      </a:xfrm>
                      <a:prstGeom prst="rect">
                        <a:avLst/>
                      </a:prstGeom>
                      <a:noFill/>
                      <a:ln w="9525">
                        <a:noFill/>
                        <a:miter lim="800000"/>
                        <a:headEnd/>
                        <a:tailEnd/>
                      </a:ln>
                    </pic:spPr>
                  </pic:pic>
                </a:graphicData>
              </a:graphic>
            </wp:inline>
          </w:drawing>
        </w:r>
      </w:ins>
    </w:p>
    <w:p w:rsidR="006D439E" w:rsidRDefault="006D439E" w:rsidP="00DB59F9">
      <w:r>
        <w:t>Now in the  config.inc.php” file I escape the parameters that  I would like to be filled:</w:t>
      </w:r>
    </w:p>
    <w:p w:rsidR="00DB59F9" w:rsidRDefault="006D439E" w:rsidP="00DB59F9">
      <w:r>
        <w:t>Old:</w:t>
      </w:r>
    </w:p>
    <w:p w:rsidR="00DB59F9" w:rsidRDefault="009B5F9E" w:rsidP="00514204">
      <w:pPr>
        <w:pStyle w:val="command"/>
      </w:pPr>
      <w:r>
        <w:t>…</w:t>
      </w:r>
    </w:p>
    <w:p w:rsidR="00DB59F9" w:rsidRDefault="00DB59F9" w:rsidP="00514204">
      <w:pPr>
        <w:pStyle w:val="command"/>
      </w:pPr>
      <w:r>
        <w:t>$database_host = “put-you-host-in-here”</w:t>
      </w:r>
    </w:p>
    <w:p w:rsidR="00DB59F9" w:rsidRDefault="00DB59F9" w:rsidP="00514204">
      <w:pPr>
        <w:pStyle w:val="command"/>
      </w:pPr>
      <w:r>
        <w:t>$</w:t>
      </w:r>
      <w:r w:rsidR="00FA3730">
        <w:t>database_user = “your-username”</w:t>
      </w:r>
    </w:p>
    <w:p w:rsidR="00FA3730" w:rsidRPr="009B5F9E" w:rsidRDefault="00FA3730" w:rsidP="00514204">
      <w:pPr>
        <w:pStyle w:val="command"/>
      </w:pPr>
      <w:r w:rsidRPr="009B5F9E">
        <w:t>…</w:t>
      </w:r>
    </w:p>
    <w:p w:rsidR="00FA3730" w:rsidRDefault="006D439E" w:rsidP="00DB59F9">
      <w:r>
        <w:t>New</w:t>
      </w:r>
      <w:r w:rsidR="00FA3730">
        <w:t>:</w:t>
      </w:r>
    </w:p>
    <w:p w:rsidR="00FA3730" w:rsidRDefault="009B5F9E" w:rsidP="00514204">
      <w:pPr>
        <w:pStyle w:val="command"/>
      </w:pPr>
      <w:r>
        <w:t>…</w:t>
      </w:r>
    </w:p>
    <w:p w:rsidR="00FA3730" w:rsidRDefault="00FA3730" w:rsidP="00514204">
      <w:pPr>
        <w:pStyle w:val="command"/>
      </w:pPr>
      <w:r>
        <w:t>$database_host = “@@DBHOST@@”</w:t>
      </w:r>
    </w:p>
    <w:p w:rsidR="00FA3730" w:rsidRDefault="00FA3730" w:rsidP="00514204">
      <w:pPr>
        <w:pStyle w:val="command"/>
      </w:pPr>
      <w:r>
        <w:t>$database_user = “@@SQLUSERUSERNAME@@”</w:t>
      </w:r>
    </w:p>
    <w:p w:rsidR="00FA3730" w:rsidRDefault="00FA3730" w:rsidP="00514204">
      <w:pPr>
        <w:pStyle w:val="command"/>
      </w:pPr>
      <w:r>
        <w:t>…</w:t>
      </w:r>
    </w:p>
    <w:p w:rsidR="00FA3730" w:rsidRDefault="00347C10" w:rsidP="00DB59F9">
      <w:r>
        <w:t>Every string in these files which equals @@ a varibable from the “colleteded user data” list and an ending @@ is changed into the val</w:t>
      </w:r>
      <w:r w:rsidR="006D439E">
        <w:t>ue collected during installation.</w:t>
      </w:r>
    </w:p>
    <w:p w:rsidR="00FA3730" w:rsidRDefault="00FA3730">
      <w:pPr>
        <w:spacing w:after="0" w:line="240" w:lineRule="auto"/>
        <w:rPr>
          <w:rFonts w:ascii="Cambria" w:hAnsi="Cambria"/>
          <w:b/>
          <w:bCs/>
          <w:color w:val="943634"/>
          <w:sz w:val="22"/>
          <w:szCs w:val="22"/>
        </w:rPr>
      </w:pPr>
      <w:r>
        <w:br w:type="page"/>
      </w:r>
    </w:p>
    <w:p w:rsidR="00FA3730" w:rsidRDefault="00FA3730" w:rsidP="007F57A4">
      <w:pPr>
        <w:pStyle w:val="berschrift3"/>
      </w:pPr>
      <w:bookmarkStart w:id="33" w:name="_Toc212961432"/>
      <w:r>
        <w:lastRenderedPageBreak/>
        <w:t xml:space="preserve">SQL Database </w:t>
      </w:r>
      <w:r w:rsidR="009B5F9E">
        <w:t>S</w:t>
      </w:r>
      <w:r>
        <w:t>etup</w:t>
      </w:r>
      <w:bookmarkEnd w:id="33"/>
    </w:p>
    <w:p w:rsidR="00347C10" w:rsidRDefault="00347C10">
      <w:pPr>
        <w:spacing w:after="0" w:line="240" w:lineRule="auto"/>
      </w:pPr>
    </w:p>
    <w:p w:rsidR="00347C10" w:rsidRDefault="00FA3730">
      <w:pPr>
        <w:spacing w:after="0" w:line="240" w:lineRule="auto"/>
      </w:pPr>
      <w:r>
        <w:t xml:space="preserve">Add create queries for tables and initial data inserts in Binary/MyApp.sql. This SQL script is executed against the database during setup (Database and User configuration is done by WIX). </w:t>
      </w:r>
    </w:p>
    <w:p w:rsidR="00347C10" w:rsidRDefault="00347C10">
      <w:pPr>
        <w:spacing w:after="0" w:line="240" w:lineRule="auto"/>
      </w:pPr>
    </w:p>
    <w:p w:rsidR="00FA3730" w:rsidRDefault="00FA3730">
      <w:pPr>
        <w:spacing w:after="0" w:line="240" w:lineRule="auto"/>
        <w:rPr>
          <w:rFonts w:ascii="Cambria" w:hAnsi="Cambria"/>
          <w:b/>
          <w:bCs/>
          <w:color w:val="622423"/>
          <w:sz w:val="22"/>
          <w:szCs w:val="22"/>
        </w:rPr>
      </w:pPr>
      <w:r>
        <w:t>You can also use @@PARAM@@ variables there which will be pars</w:t>
      </w:r>
      <w:r w:rsidR="00347C10">
        <w:t>ed before execution (see example</w:t>
      </w:r>
      <w:r>
        <w:t xml:space="preserve"> above).</w:t>
      </w:r>
      <w:r>
        <w:br w:type="page"/>
      </w:r>
    </w:p>
    <w:p w:rsidR="00213253" w:rsidRDefault="00215C2F" w:rsidP="00215C2F">
      <w:pPr>
        <w:pStyle w:val="berschrift1"/>
      </w:pPr>
      <w:bookmarkStart w:id="34" w:name="_Toc212961433"/>
      <w:bookmarkEnd w:id="29"/>
      <w:r w:rsidRPr="00215C2F">
        <w:lastRenderedPageBreak/>
        <w:t>Step 3: Generate a MSI package for your web application</w:t>
      </w:r>
      <w:r>
        <w:t xml:space="preserve"> (Build)</w:t>
      </w:r>
      <w:bookmarkEnd w:id="34"/>
    </w:p>
    <w:p w:rsidR="00213253" w:rsidRDefault="00974C68" w:rsidP="003B6272">
      <w:r>
        <w:rPr>
          <w:noProof/>
          <w:lang w:val="de-DE" w:eastAsia="de-DE" w:bidi="ar-SA"/>
        </w:rPr>
        <w:drawing>
          <wp:inline distT="0" distB="0" distL="0" distR="0">
            <wp:extent cx="3514725" cy="1524000"/>
            <wp:effectExtent l="19050" t="0" r="9525" b="0"/>
            <wp:docPr id="1155" name="Bild 1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pic:cNvPicPr>
                      <a:picLocks noChangeAspect="1" noChangeArrowheads="1"/>
                    </pic:cNvPicPr>
                  </pic:nvPicPr>
                  <pic:blipFill>
                    <a:blip r:embed="rId49"/>
                    <a:srcRect/>
                    <a:stretch>
                      <a:fillRect/>
                    </a:stretch>
                  </pic:blipFill>
                  <pic:spPr bwMode="auto">
                    <a:xfrm>
                      <a:off x="0" y="0"/>
                      <a:ext cx="3514725" cy="1524000"/>
                    </a:xfrm>
                    <a:prstGeom prst="rect">
                      <a:avLst/>
                    </a:prstGeom>
                    <a:noFill/>
                    <a:ln w="9525">
                      <a:noFill/>
                      <a:miter lim="800000"/>
                      <a:headEnd/>
                      <a:tailEnd/>
                    </a:ln>
                  </pic:spPr>
                </pic:pic>
              </a:graphicData>
            </a:graphic>
          </wp:inline>
        </w:drawing>
      </w:r>
    </w:p>
    <w:p w:rsidR="00213253" w:rsidRDefault="00213253" w:rsidP="003B6272"/>
    <w:p w:rsidR="00213253" w:rsidRDefault="00213253" w:rsidP="003B6272">
      <w:r>
        <w:t xml:space="preserve">Before we can build the MSI Package we take a look at </w:t>
      </w:r>
    </w:p>
    <w:p w:rsidR="00213253" w:rsidRDefault="00213253" w:rsidP="003B6272">
      <w:pPr>
        <w:rPr>
          <w:rFonts w:ascii="Courier New" w:hAnsi="Courier New" w:cs="Courier New"/>
        </w:rPr>
      </w:pPr>
      <w:r>
        <w:br/>
      </w:r>
      <w:r>
        <w:rPr>
          <w:rFonts w:ascii="Courier New" w:hAnsi="Courier New" w:cs="Courier New"/>
        </w:rPr>
        <w:t xml:space="preserve">      </w:t>
      </w:r>
      <w:r w:rsidRPr="00213253">
        <w:rPr>
          <w:rFonts w:ascii="Courier New" w:hAnsi="Courier New" w:cs="Courier New"/>
        </w:rPr>
        <w:t xml:space="preserve">Build -&gt; Build Settings </w:t>
      </w:r>
    </w:p>
    <w:p w:rsidR="00213253" w:rsidRDefault="00213253" w:rsidP="003B6272"/>
    <w:p w:rsidR="00213253" w:rsidRDefault="00213253" w:rsidP="003B6272">
      <w:r>
        <w:t xml:space="preserve">and check if the compiler </w:t>
      </w:r>
      <w:r w:rsidR="009B5F9E">
        <w:t>Options (Properties)</w:t>
      </w:r>
      <w:r>
        <w:t xml:space="preserve"> (for light.exe and candle.exe) are correct:</w:t>
      </w:r>
      <w:r>
        <w:br/>
      </w:r>
      <w:r>
        <w:br/>
      </w:r>
      <w:r>
        <w:tab/>
      </w:r>
      <w:r w:rsidR="009B5F9E" w:rsidRPr="009B5F9E">
        <w:rPr>
          <w:rStyle w:val="KeinLeerraumZchn"/>
        </w:rPr>
        <w:t>Options (Properties) for Candl</w:t>
      </w:r>
      <w:r w:rsidRPr="009B5F9E">
        <w:rPr>
          <w:rStyle w:val="KeinLeerraumZchn"/>
        </w:rPr>
        <w:t>e.exe:</w:t>
      </w:r>
      <w:r w:rsidRPr="009B5F9E">
        <w:rPr>
          <w:rStyle w:val="commandChar"/>
        </w:rPr>
        <w:br/>
      </w:r>
      <w:r w:rsidRPr="009B5F9E">
        <w:rPr>
          <w:rStyle w:val="commandChar"/>
        </w:rPr>
        <w:tab/>
        <w:t>"&lt;projectfile&gt;" -ss -out "&lt;projectname&gt;.wixobj" &lt;extensions&gt;</w:t>
      </w:r>
      <w:r>
        <w:br/>
      </w:r>
    </w:p>
    <w:p w:rsidR="00213253" w:rsidRPr="009B5F9E" w:rsidRDefault="009B5F9E" w:rsidP="009B5F9E">
      <w:pPr>
        <w:pStyle w:val="KeinLeerraum"/>
        <w:ind w:left="708"/>
      </w:pPr>
      <w:r w:rsidRPr="009B5F9E">
        <w:t>Op</w:t>
      </w:r>
      <w:r w:rsidR="00213253" w:rsidRPr="009B5F9E">
        <w:t>tions for Light.exe</w:t>
      </w:r>
    </w:p>
    <w:p w:rsidR="00213253" w:rsidRDefault="00213253" w:rsidP="00514204">
      <w:pPr>
        <w:pStyle w:val="command"/>
      </w:pPr>
      <w:r>
        <w:tab/>
      </w:r>
      <w:r w:rsidRPr="00213253">
        <w:t>"&lt;projectname&gt;.wixobj" -cultures:en-us -out "&lt;projectname&gt;.msi" &lt;extensions&gt;</w:t>
      </w:r>
    </w:p>
    <w:p w:rsidR="00213253" w:rsidRDefault="00213253" w:rsidP="003B6272"/>
    <w:p w:rsidR="0099565B" w:rsidRDefault="00213253" w:rsidP="003B6272">
      <w:r>
        <w:t xml:space="preserve">Now we’ll build the MSI Package using </w:t>
      </w:r>
    </w:p>
    <w:p w:rsidR="0099565B" w:rsidRDefault="0099565B" w:rsidP="003B6272"/>
    <w:p w:rsidR="00213253" w:rsidRDefault="00213253" w:rsidP="0099565B">
      <w:pPr>
        <w:ind w:firstLine="708"/>
        <w:rPr>
          <w:rFonts w:ascii="Courier New" w:hAnsi="Courier New" w:cs="Courier New"/>
        </w:rPr>
      </w:pPr>
      <w:r w:rsidRPr="0099565B">
        <w:rPr>
          <w:rFonts w:ascii="Courier New" w:hAnsi="Courier New" w:cs="Courier New"/>
        </w:rPr>
        <w:t>Build -&gt; Build MSI setup package</w:t>
      </w:r>
    </w:p>
    <w:p w:rsidR="0099565B" w:rsidRDefault="0099565B" w:rsidP="0099565B">
      <w:pPr>
        <w:ind w:firstLine="708"/>
        <w:rPr>
          <w:rFonts w:ascii="Courier New" w:hAnsi="Courier New" w:cs="Courier New"/>
        </w:rPr>
      </w:pPr>
    </w:p>
    <w:p w:rsidR="00213253" w:rsidRDefault="00630AB1" w:rsidP="003B6272">
      <w:pPr>
        <w:rPr>
          <w:rFonts w:cs="Courier New"/>
        </w:rPr>
      </w:pPr>
      <w:r>
        <w:rPr>
          <w:rFonts w:cs="Courier New"/>
        </w:rPr>
        <w:t>a</w:t>
      </w:r>
      <w:r w:rsidR="0099565B" w:rsidRPr="0099565B">
        <w:rPr>
          <w:rFonts w:cs="Courier New"/>
        </w:rPr>
        <w:t xml:space="preserve">nd find </w:t>
      </w:r>
      <w:r w:rsidR="0099565B">
        <w:rPr>
          <w:rFonts w:cs="Courier New"/>
        </w:rPr>
        <w:t>a new .msi file in our web application template folder.</w:t>
      </w:r>
      <w:r w:rsidR="006D439E">
        <w:rPr>
          <w:rFonts w:cs="Courier New"/>
        </w:rPr>
        <w:t xml:space="preserve"> Congratulations!</w:t>
      </w:r>
    </w:p>
    <w:p w:rsidR="000911FA" w:rsidRDefault="0099565B" w:rsidP="0099565B">
      <w:pPr>
        <w:pStyle w:val="berschrift1"/>
      </w:pPr>
      <w:r>
        <w:br w:type="page"/>
      </w:r>
      <w:bookmarkStart w:id="35" w:name="_Toc177542908"/>
    </w:p>
    <w:p w:rsidR="000911FA" w:rsidRDefault="000911FA" w:rsidP="0099565B">
      <w:pPr>
        <w:pStyle w:val="berschrift1"/>
      </w:pPr>
      <w:bookmarkStart w:id="36" w:name="_Toc212961434"/>
      <w:r>
        <w:lastRenderedPageBreak/>
        <w:t>Creating an Installer for x64</w:t>
      </w:r>
      <w:bookmarkEnd w:id="36"/>
    </w:p>
    <w:p w:rsidR="000911FA" w:rsidRDefault="000911FA" w:rsidP="000911FA">
      <w:r>
        <w:t>Why can’t I run the installer on 64bit windows?</w:t>
      </w:r>
    </w:p>
    <w:p w:rsidR="002336FF" w:rsidRDefault="000911FA" w:rsidP="000911FA">
      <w:r>
        <w:t>Some checks that are done in the beginning to gather data, e.g. IIS7 required modules, PHP and Fastcgi Settings some of these settings are in registry (</w:t>
      </w:r>
      <w:r w:rsidRPr="000911FA">
        <w:t>HKEY_LOCAL_MACHINE\SOFTWARE\</w:t>
      </w:r>
      <w:r>
        <w:t xml:space="preserve">) or on the  file system (e.g. in system32). If you would run the x86 msi on a x64 OS these paths get masqueraded (e.g. </w:t>
      </w:r>
      <w:r w:rsidRPr="000911FA">
        <w:t>HKEY_LOCAL_MACHINE\SOFTWARE\Wow6432Node</w:t>
      </w:r>
      <w:r w:rsidR="002336FF">
        <w:t xml:space="preserve"> or </w:t>
      </w:r>
      <w:r w:rsidR="002336FF" w:rsidRPr="002336FF">
        <w:t>SysWOW64</w:t>
      </w:r>
      <w:r>
        <w:t>) by the OS , i.e. the check would fail (because it is looking at the wrong place)</w:t>
      </w:r>
      <w:r w:rsidR="002336FF">
        <w:t xml:space="preserve">. </w:t>
      </w:r>
    </w:p>
    <w:p w:rsidR="000911FA" w:rsidRDefault="002336FF" w:rsidP="000911FA">
      <w:r>
        <w:t>The cure: You need to run those checks in 64bit mode.</w:t>
      </w:r>
    </w:p>
    <w:p w:rsidR="002336FF" w:rsidRDefault="002336FF" w:rsidP="000911FA">
      <w:r>
        <w:t>The process:</w:t>
      </w:r>
    </w:p>
    <w:p w:rsidR="002336FF" w:rsidRDefault="002336FF" w:rsidP="002336FF">
      <w:pPr>
        <w:pStyle w:val="Listenabsatz"/>
        <w:numPr>
          <w:ilvl w:val="0"/>
          <w:numId w:val="25"/>
        </w:numPr>
      </w:pPr>
      <w:r>
        <w:t>Create your installer as before for the x86 platform (e.g. MyWebapplication.msi)</w:t>
      </w:r>
    </w:p>
    <w:p w:rsidR="002336FF" w:rsidRDefault="002336FF" w:rsidP="002336FF">
      <w:pPr>
        <w:pStyle w:val="Listenabsatz"/>
        <w:numPr>
          <w:ilvl w:val="0"/>
          <w:numId w:val="25"/>
        </w:numPr>
      </w:pPr>
      <w:r>
        <w:t>Test it - if it works fine, run the x64 config script generator against it, e.g.:</w:t>
      </w:r>
    </w:p>
    <w:p w:rsidR="002336FF" w:rsidRDefault="002336FF" w:rsidP="002336FF">
      <w:pPr>
        <w:pStyle w:val="command"/>
      </w:pPr>
      <w:r w:rsidRPr="002336FF">
        <w:t>Buildx64Config.vbs</w:t>
      </w:r>
      <w:r>
        <w:t xml:space="preserve"> “MyWebapplication</w:t>
      </w:r>
      <w:r w:rsidRPr="002336FF">
        <w:rPr>
          <w:b/>
        </w:rPr>
        <w:t>.wxs</w:t>
      </w:r>
      <w:r>
        <w:rPr>
          <w:b/>
        </w:rPr>
        <w:t xml:space="preserve">” </w:t>
      </w:r>
      <w:r w:rsidRPr="002336FF">
        <w:t>“C:\Program Files\Windows Installer XML v3\bin”</w:t>
      </w:r>
    </w:p>
    <w:p w:rsidR="002336FF" w:rsidRDefault="002336FF" w:rsidP="002336FF">
      <w:pPr>
        <w:pStyle w:val="command"/>
      </w:pPr>
    </w:p>
    <w:p w:rsidR="002336FF" w:rsidRDefault="002336FF" w:rsidP="002336FF">
      <w:r>
        <w:t>Whereas the usage is:</w:t>
      </w:r>
    </w:p>
    <w:p w:rsidR="002336FF" w:rsidRPr="002336FF" w:rsidRDefault="002336FF" w:rsidP="002336FF">
      <w:pPr>
        <w:pStyle w:val="command"/>
      </w:pPr>
      <w:r w:rsidRPr="002336FF">
        <w:t>Buildx64Config.vbs</w:t>
      </w:r>
      <w:r>
        <w:t xml:space="preserve"> </w:t>
      </w:r>
      <w:r w:rsidRPr="002336FF">
        <w:t>[*.wxs file] [path to WIX binaries(candle.exe &amp; light.exe)]")</w:t>
      </w:r>
    </w:p>
    <w:p w:rsidR="0099565B" w:rsidRDefault="009B5F9E" w:rsidP="0099565B">
      <w:pPr>
        <w:pStyle w:val="berschrift1"/>
      </w:pPr>
      <w:bookmarkStart w:id="37" w:name="_Toc212961435"/>
      <w:r>
        <w:t>Getting F</w:t>
      </w:r>
      <w:r w:rsidR="0099565B">
        <w:t>urther Information</w:t>
      </w:r>
      <w:bookmarkEnd w:id="35"/>
      <w:bookmarkEnd w:id="37"/>
    </w:p>
    <w:p w:rsidR="0099565B" w:rsidRDefault="0099565B" w:rsidP="003B6272">
      <w:r>
        <w:t>As already mentioned WiX is capable of doing a lot of things and if you want to extend or change the functions in the provided template you should check out the following resources:</w:t>
      </w:r>
    </w:p>
    <w:p w:rsidR="0099565B" w:rsidRDefault="0099565B" w:rsidP="003B6272">
      <w:r>
        <w:br/>
        <w:t>Websites:</w:t>
      </w:r>
    </w:p>
    <w:p w:rsidR="00715B9F" w:rsidRDefault="00715B9F" w:rsidP="00715B9F">
      <w:pPr>
        <w:pStyle w:val="Listenabsatz"/>
        <w:numPr>
          <w:ilvl w:val="0"/>
          <w:numId w:val="1"/>
        </w:numPr>
      </w:pPr>
      <w:r w:rsidRPr="00715B9F">
        <w:rPr>
          <w:b/>
        </w:rPr>
        <w:t>Web application installer</w:t>
      </w:r>
      <w:r w:rsidRPr="00715B9F">
        <w:rPr>
          <w:b/>
        </w:rPr>
        <w:br/>
      </w:r>
      <w:hyperlink r:id="rId50" w:history="1">
        <w:r w:rsidRPr="002723CE">
          <w:rPr>
            <w:rStyle w:val="Hyperlink"/>
          </w:rPr>
          <w:t>http://www.codeplex.com/wai</w:t>
        </w:r>
      </w:hyperlink>
      <w:r>
        <w:br/>
      </w:r>
    </w:p>
    <w:p w:rsidR="0099565B" w:rsidRDefault="0099565B" w:rsidP="0099565B">
      <w:pPr>
        <w:numPr>
          <w:ilvl w:val="0"/>
          <w:numId w:val="1"/>
        </w:numPr>
      </w:pPr>
      <w:r>
        <w:t>WiX tutorial</w:t>
      </w:r>
      <w:r>
        <w:br/>
      </w:r>
      <w:hyperlink r:id="rId51" w:history="1">
        <w:r w:rsidRPr="00F11CED">
          <w:rPr>
            <w:rStyle w:val="Hyperlink"/>
          </w:rPr>
          <w:t>http://www.tramontana.co.hu/wix/</w:t>
        </w:r>
      </w:hyperlink>
    </w:p>
    <w:p w:rsidR="0099565B" w:rsidRDefault="0099565B" w:rsidP="0099565B">
      <w:pPr>
        <w:numPr>
          <w:ilvl w:val="0"/>
          <w:numId w:val="1"/>
        </w:numPr>
      </w:pPr>
      <w:r>
        <w:t>Windows Installer Reference</w:t>
      </w:r>
      <w:r>
        <w:br/>
      </w:r>
      <w:hyperlink r:id="rId52" w:history="1">
        <w:r w:rsidRPr="00F11CED">
          <w:rPr>
            <w:rStyle w:val="Hyperlink"/>
          </w:rPr>
          <w:t>http://msdn2.microsoft.com/en-us/library/Aa372860.aspx</w:t>
        </w:r>
      </w:hyperlink>
      <w:r>
        <w:br/>
      </w:r>
    </w:p>
    <w:p w:rsidR="0099565B" w:rsidRDefault="00ED6163" w:rsidP="0099565B">
      <w:r>
        <w:t>Mailing lists</w:t>
      </w:r>
      <w:r w:rsidR="0099565B">
        <w:t>:</w:t>
      </w:r>
    </w:p>
    <w:p w:rsidR="0099565B" w:rsidRPr="0099565B" w:rsidRDefault="0099565B" w:rsidP="0099565B">
      <w:pPr>
        <w:numPr>
          <w:ilvl w:val="0"/>
          <w:numId w:val="1"/>
        </w:numPr>
      </w:pPr>
      <w:r>
        <w:t>WiX-Users / Windows Installer XML (WiX) Toolset</w:t>
      </w:r>
      <w:r>
        <w:br/>
      </w:r>
      <w:hyperlink r:id="rId53" w:history="1">
        <w:r w:rsidRPr="00F11CED">
          <w:rPr>
            <w:rStyle w:val="Hyperlink"/>
          </w:rPr>
          <w:t>http://www.mail-archive.com/wix-users@lists.sourceforge.net/</w:t>
        </w:r>
      </w:hyperlink>
    </w:p>
    <w:p w:rsidR="0099565B" w:rsidRDefault="0099565B" w:rsidP="0099565B"/>
    <w:p w:rsidR="00C35C3E" w:rsidRPr="00A43D6B" w:rsidRDefault="00C35C3E" w:rsidP="00715B9F">
      <w:pPr>
        <w:pStyle w:val="berschrift1"/>
      </w:pPr>
    </w:p>
    <w:sectPr w:rsidR="00C35C3E" w:rsidRPr="00A43D6B" w:rsidSect="00A43D6B">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3CE" w:rsidRDefault="006D43CE" w:rsidP="00FB39B7">
      <w:pPr>
        <w:spacing w:after="0" w:line="240" w:lineRule="auto"/>
      </w:pPr>
      <w:r>
        <w:separator/>
      </w:r>
    </w:p>
  </w:endnote>
  <w:endnote w:type="continuationSeparator" w:id="1">
    <w:p w:rsidR="006D43CE" w:rsidRDefault="006D43CE" w:rsidP="00FB39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3CE" w:rsidRDefault="006D43CE" w:rsidP="00FB39B7">
      <w:pPr>
        <w:spacing w:after="0" w:line="240" w:lineRule="auto"/>
      </w:pPr>
      <w:r>
        <w:separator/>
      </w:r>
    </w:p>
  </w:footnote>
  <w:footnote w:type="continuationSeparator" w:id="1">
    <w:p w:rsidR="006D43CE" w:rsidRDefault="006D43CE" w:rsidP="00FB39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371AB"/>
    <w:multiLevelType w:val="hybridMultilevel"/>
    <w:tmpl w:val="EEF01790"/>
    <w:lvl w:ilvl="0" w:tplc="055270F0">
      <w:start w:val="1"/>
      <w:numFmt w:val="decimal"/>
      <w:pStyle w:val="picture"/>
      <w:lvlText w:val="Picture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1E2C26"/>
    <w:multiLevelType w:val="hybridMultilevel"/>
    <w:tmpl w:val="C832A1D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3E6FEF"/>
    <w:multiLevelType w:val="hybridMultilevel"/>
    <w:tmpl w:val="EC76344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0DA3E59"/>
    <w:multiLevelType w:val="hybridMultilevel"/>
    <w:tmpl w:val="5C7426F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B541503"/>
    <w:multiLevelType w:val="hybridMultilevel"/>
    <w:tmpl w:val="952A16DE"/>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2C636E8"/>
    <w:multiLevelType w:val="hybridMultilevel"/>
    <w:tmpl w:val="4F6EAD8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4B86725"/>
    <w:multiLevelType w:val="hybridMultilevel"/>
    <w:tmpl w:val="1858626E"/>
    <w:lvl w:ilvl="0" w:tplc="62F028A8">
      <w:start w:val="2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6345BA4"/>
    <w:multiLevelType w:val="hybridMultilevel"/>
    <w:tmpl w:val="061254DE"/>
    <w:lvl w:ilvl="0" w:tplc="8FB00012">
      <w:start w:val="26"/>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75D5419"/>
    <w:multiLevelType w:val="hybridMultilevel"/>
    <w:tmpl w:val="1D907A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2FC3114B"/>
    <w:multiLevelType w:val="hybridMultilevel"/>
    <w:tmpl w:val="00FACCC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A2853E1"/>
    <w:multiLevelType w:val="hybridMultilevel"/>
    <w:tmpl w:val="683EB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B1E2F6B"/>
    <w:multiLevelType w:val="hybridMultilevel"/>
    <w:tmpl w:val="B32C14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F7A74C1"/>
    <w:multiLevelType w:val="hybridMultilevel"/>
    <w:tmpl w:val="A5203F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6CF4418"/>
    <w:multiLevelType w:val="hybridMultilevel"/>
    <w:tmpl w:val="2902AC28"/>
    <w:lvl w:ilvl="0" w:tplc="FFA643A8">
      <w:start w:val="1"/>
      <w:numFmt w:val="decimal"/>
      <w:pStyle w:val="steps"/>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7037930"/>
    <w:multiLevelType w:val="hybridMultilevel"/>
    <w:tmpl w:val="DD188C6C"/>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5">
    <w:nsid w:val="4E3751F1"/>
    <w:multiLevelType w:val="hybridMultilevel"/>
    <w:tmpl w:val="88909046"/>
    <w:lvl w:ilvl="0" w:tplc="7310C170">
      <w:start w:val="13"/>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7080F52"/>
    <w:multiLevelType w:val="hybridMultilevel"/>
    <w:tmpl w:val="C280601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9A422F1"/>
    <w:multiLevelType w:val="hybridMultilevel"/>
    <w:tmpl w:val="7072581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E7D3A05"/>
    <w:multiLevelType w:val="hybridMultilevel"/>
    <w:tmpl w:val="C832A1D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E3F47A4"/>
    <w:multiLevelType w:val="hybridMultilevel"/>
    <w:tmpl w:val="B4A6C610"/>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7AB708B5"/>
    <w:multiLevelType w:val="hybridMultilevel"/>
    <w:tmpl w:val="2B8E5A34"/>
    <w:lvl w:ilvl="0" w:tplc="31862B80">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BC35E3"/>
    <w:multiLevelType w:val="hybridMultilevel"/>
    <w:tmpl w:val="658AF42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5"/>
  </w:num>
  <w:num w:numId="2">
    <w:abstractNumId w:val="9"/>
  </w:num>
  <w:num w:numId="3">
    <w:abstractNumId w:val="16"/>
  </w:num>
  <w:num w:numId="4">
    <w:abstractNumId w:val="19"/>
  </w:num>
  <w:num w:numId="5">
    <w:abstractNumId w:val="17"/>
  </w:num>
  <w:num w:numId="6">
    <w:abstractNumId w:val="18"/>
  </w:num>
  <w:num w:numId="7">
    <w:abstractNumId w:val="12"/>
  </w:num>
  <w:num w:numId="8">
    <w:abstractNumId w:val="21"/>
  </w:num>
  <w:num w:numId="9">
    <w:abstractNumId w:val="2"/>
  </w:num>
  <w:num w:numId="10">
    <w:abstractNumId w:val="3"/>
  </w:num>
  <w:num w:numId="11">
    <w:abstractNumId w:val="5"/>
  </w:num>
  <w:num w:numId="12">
    <w:abstractNumId w:val="13"/>
  </w:num>
  <w:num w:numId="13">
    <w:abstractNumId w:val="0"/>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7"/>
  </w:num>
  <w:num w:numId="18">
    <w:abstractNumId w:val="6"/>
  </w:num>
  <w:num w:numId="19">
    <w:abstractNumId w:val="11"/>
  </w:num>
  <w:num w:numId="20">
    <w:abstractNumId w:val="8"/>
  </w:num>
  <w:num w:numId="21">
    <w:abstractNumId w:val="20"/>
  </w:num>
  <w:num w:numId="22">
    <w:abstractNumId w:val="10"/>
  </w:num>
  <w:num w:numId="23">
    <w:abstractNumId w:val="4"/>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7346"/>
  </w:hdrShapeDefaults>
  <w:footnotePr>
    <w:footnote w:id="0"/>
    <w:footnote w:id="1"/>
  </w:footnotePr>
  <w:endnotePr>
    <w:endnote w:id="0"/>
    <w:endnote w:id="1"/>
  </w:endnotePr>
  <w:compat/>
  <w:rsids>
    <w:rsidRoot w:val="00F04FD4"/>
    <w:rsid w:val="00011CA8"/>
    <w:rsid w:val="00056D6F"/>
    <w:rsid w:val="0008207D"/>
    <w:rsid w:val="000911FA"/>
    <w:rsid w:val="000A5FCB"/>
    <w:rsid w:val="000A7629"/>
    <w:rsid w:val="000C0E10"/>
    <w:rsid w:val="000C1E0F"/>
    <w:rsid w:val="000C46A0"/>
    <w:rsid w:val="000D11E6"/>
    <w:rsid w:val="000E1A6D"/>
    <w:rsid w:val="000F0A96"/>
    <w:rsid w:val="001033C0"/>
    <w:rsid w:val="00117F72"/>
    <w:rsid w:val="00175993"/>
    <w:rsid w:val="00177900"/>
    <w:rsid w:val="001B7FD5"/>
    <w:rsid w:val="001C0142"/>
    <w:rsid w:val="001F7D0C"/>
    <w:rsid w:val="00205963"/>
    <w:rsid w:val="00213253"/>
    <w:rsid w:val="00215C2F"/>
    <w:rsid w:val="002336FF"/>
    <w:rsid w:val="002367DA"/>
    <w:rsid w:val="002417F6"/>
    <w:rsid w:val="00280D5F"/>
    <w:rsid w:val="002A58C0"/>
    <w:rsid w:val="002E7CD3"/>
    <w:rsid w:val="002F4869"/>
    <w:rsid w:val="00305599"/>
    <w:rsid w:val="0030757C"/>
    <w:rsid w:val="00347C10"/>
    <w:rsid w:val="00373115"/>
    <w:rsid w:val="003841FC"/>
    <w:rsid w:val="00390149"/>
    <w:rsid w:val="00394B74"/>
    <w:rsid w:val="003B6272"/>
    <w:rsid w:val="003C4AEC"/>
    <w:rsid w:val="0040322E"/>
    <w:rsid w:val="00440B48"/>
    <w:rsid w:val="00441982"/>
    <w:rsid w:val="004B565F"/>
    <w:rsid w:val="004C0C30"/>
    <w:rsid w:val="004D4EA0"/>
    <w:rsid w:val="004E4495"/>
    <w:rsid w:val="004F21AD"/>
    <w:rsid w:val="004F44B8"/>
    <w:rsid w:val="00514204"/>
    <w:rsid w:val="00553C90"/>
    <w:rsid w:val="005655EB"/>
    <w:rsid w:val="00566726"/>
    <w:rsid w:val="0058425A"/>
    <w:rsid w:val="005B59CD"/>
    <w:rsid w:val="005D030B"/>
    <w:rsid w:val="005E3D6D"/>
    <w:rsid w:val="00610AF1"/>
    <w:rsid w:val="006148C8"/>
    <w:rsid w:val="0062134C"/>
    <w:rsid w:val="00630AB1"/>
    <w:rsid w:val="00651F29"/>
    <w:rsid w:val="00655285"/>
    <w:rsid w:val="00663BAF"/>
    <w:rsid w:val="00684271"/>
    <w:rsid w:val="00692201"/>
    <w:rsid w:val="006D439E"/>
    <w:rsid w:val="006D43CE"/>
    <w:rsid w:val="00707A64"/>
    <w:rsid w:val="00712C0F"/>
    <w:rsid w:val="00715B9F"/>
    <w:rsid w:val="00715DBE"/>
    <w:rsid w:val="00723587"/>
    <w:rsid w:val="00782786"/>
    <w:rsid w:val="007A2E94"/>
    <w:rsid w:val="007C372E"/>
    <w:rsid w:val="007C66EF"/>
    <w:rsid w:val="007E0689"/>
    <w:rsid w:val="007F57A4"/>
    <w:rsid w:val="0080087D"/>
    <w:rsid w:val="008218FA"/>
    <w:rsid w:val="00836736"/>
    <w:rsid w:val="00845025"/>
    <w:rsid w:val="00860FCA"/>
    <w:rsid w:val="00896EAB"/>
    <w:rsid w:val="008D4854"/>
    <w:rsid w:val="008E382E"/>
    <w:rsid w:val="008E59E5"/>
    <w:rsid w:val="00905DF9"/>
    <w:rsid w:val="00926C4C"/>
    <w:rsid w:val="00927BEF"/>
    <w:rsid w:val="00944155"/>
    <w:rsid w:val="00954B22"/>
    <w:rsid w:val="00964A55"/>
    <w:rsid w:val="00974C68"/>
    <w:rsid w:val="00981C5B"/>
    <w:rsid w:val="00983925"/>
    <w:rsid w:val="00985E19"/>
    <w:rsid w:val="00992D0A"/>
    <w:rsid w:val="00993272"/>
    <w:rsid w:val="0099565B"/>
    <w:rsid w:val="009B5F9E"/>
    <w:rsid w:val="00A123D5"/>
    <w:rsid w:val="00A20776"/>
    <w:rsid w:val="00A43D6B"/>
    <w:rsid w:val="00A54BB0"/>
    <w:rsid w:val="00A56B3E"/>
    <w:rsid w:val="00A71561"/>
    <w:rsid w:val="00A93FC1"/>
    <w:rsid w:val="00AC761D"/>
    <w:rsid w:val="00AF4653"/>
    <w:rsid w:val="00B15D93"/>
    <w:rsid w:val="00B314A0"/>
    <w:rsid w:val="00B454BA"/>
    <w:rsid w:val="00B66398"/>
    <w:rsid w:val="00B7759E"/>
    <w:rsid w:val="00BD7C2C"/>
    <w:rsid w:val="00BF3CDA"/>
    <w:rsid w:val="00C106D5"/>
    <w:rsid w:val="00C21FCD"/>
    <w:rsid w:val="00C26BCA"/>
    <w:rsid w:val="00C35C3E"/>
    <w:rsid w:val="00C651F8"/>
    <w:rsid w:val="00C73525"/>
    <w:rsid w:val="00C754FF"/>
    <w:rsid w:val="00C80D0F"/>
    <w:rsid w:val="00CC252E"/>
    <w:rsid w:val="00CD32B1"/>
    <w:rsid w:val="00CD3453"/>
    <w:rsid w:val="00CE5F1A"/>
    <w:rsid w:val="00CF1D8C"/>
    <w:rsid w:val="00D31A62"/>
    <w:rsid w:val="00D47A5F"/>
    <w:rsid w:val="00DA70FF"/>
    <w:rsid w:val="00DB223B"/>
    <w:rsid w:val="00DB59F9"/>
    <w:rsid w:val="00DC3880"/>
    <w:rsid w:val="00DF5B85"/>
    <w:rsid w:val="00E735F5"/>
    <w:rsid w:val="00E75529"/>
    <w:rsid w:val="00E90783"/>
    <w:rsid w:val="00EA15BC"/>
    <w:rsid w:val="00ED2E26"/>
    <w:rsid w:val="00ED5C35"/>
    <w:rsid w:val="00ED6163"/>
    <w:rsid w:val="00EE47AE"/>
    <w:rsid w:val="00F04FD4"/>
    <w:rsid w:val="00F64BFD"/>
    <w:rsid w:val="00F65268"/>
    <w:rsid w:val="00F9770C"/>
    <w:rsid w:val="00FA3730"/>
    <w:rsid w:val="00FA593D"/>
    <w:rsid w:val="00FB20BC"/>
    <w:rsid w:val="00FB39B7"/>
    <w:rsid w:val="00FD2C05"/>
    <w:rsid w:val="00FD37DC"/>
    <w:rsid w:val="00FE4FBE"/>
    <w:rsid w:val="00FE567E"/>
    <w:rsid w:val="00FE69EB"/>
    <w:rsid w:val="00FF3ECC"/>
    <w:rsid w:val="00FF402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43D6B"/>
    <w:pPr>
      <w:spacing w:after="200" w:line="288" w:lineRule="auto"/>
    </w:pPr>
    <w:rPr>
      <w:i/>
      <w:iCs/>
      <w:lang w:val="en-US" w:eastAsia="en-US" w:bidi="en-US"/>
    </w:rPr>
  </w:style>
  <w:style w:type="paragraph" w:styleId="berschrift1">
    <w:name w:val="heading 1"/>
    <w:basedOn w:val="Standard"/>
    <w:next w:val="Standard"/>
    <w:link w:val="berschrift1Zchn"/>
    <w:uiPriority w:val="9"/>
    <w:qFormat/>
    <w:rsid w:val="007F57A4"/>
    <w:pPr>
      <w:pBdr>
        <w:top w:val="single" w:sz="8" w:space="0" w:color="C0504D"/>
        <w:left w:val="single" w:sz="8" w:space="0" w:color="C0504D"/>
        <w:bottom w:val="single" w:sz="8" w:space="0" w:color="C0504D"/>
        <w:right w:val="single" w:sz="8" w:space="0" w:color="C0504D"/>
      </w:pBdr>
      <w:shd w:val="clear" w:color="auto" w:fill="F2DBDB"/>
      <w:spacing w:before="480" w:line="269" w:lineRule="auto"/>
      <w:contextualSpacing/>
      <w:outlineLvl w:val="0"/>
    </w:pPr>
    <w:rPr>
      <w:rFonts w:ascii="Cambria" w:hAnsi="Cambria"/>
      <w:b/>
      <w:bCs/>
      <w:color w:val="622423"/>
      <w:sz w:val="22"/>
      <w:szCs w:val="22"/>
    </w:rPr>
  </w:style>
  <w:style w:type="paragraph" w:styleId="berschrift2">
    <w:name w:val="heading 2"/>
    <w:basedOn w:val="Standard"/>
    <w:next w:val="Standard"/>
    <w:link w:val="berschrift2Zchn"/>
    <w:uiPriority w:val="9"/>
    <w:unhideWhenUsed/>
    <w:qFormat/>
    <w:rsid w:val="007F57A4"/>
    <w:pPr>
      <w:pBdr>
        <w:top w:val="single" w:sz="4" w:space="0" w:color="C0504D"/>
        <w:left w:val="single" w:sz="48" w:space="2" w:color="C0504D"/>
        <w:bottom w:val="single" w:sz="4" w:space="0" w:color="C0504D"/>
        <w:right w:val="single" w:sz="4" w:space="4" w:color="C0504D"/>
      </w:pBdr>
      <w:spacing w:before="200" w:line="269" w:lineRule="auto"/>
      <w:ind w:left="142"/>
      <w:contextualSpacing/>
      <w:outlineLvl w:val="1"/>
    </w:pPr>
    <w:rPr>
      <w:rFonts w:ascii="Cambria" w:hAnsi="Cambria"/>
      <w:b/>
      <w:bCs/>
      <w:color w:val="943634"/>
      <w:sz w:val="22"/>
      <w:szCs w:val="22"/>
    </w:rPr>
  </w:style>
  <w:style w:type="paragraph" w:styleId="berschrift3">
    <w:name w:val="heading 3"/>
    <w:basedOn w:val="Standard"/>
    <w:next w:val="Standard"/>
    <w:link w:val="berschrift3Zchn"/>
    <w:uiPriority w:val="9"/>
    <w:unhideWhenUsed/>
    <w:qFormat/>
    <w:rsid w:val="00A43D6B"/>
    <w:pPr>
      <w:pBdr>
        <w:left w:val="single" w:sz="48" w:space="2" w:color="C0504D"/>
        <w:bottom w:val="single" w:sz="4" w:space="0" w:color="C0504D"/>
      </w:pBdr>
      <w:spacing w:before="200" w:after="100" w:line="240" w:lineRule="auto"/>
      <w:ind w:left="144"/>
      <w:contextualSpacing/>
      <w:outlineLvl w:val="2"/>
    </w:pPr>
    <w:rPr>
      <w:rFonts w:ascii="Cambria" w:hAnsi="Cambria"/>
      <w:b/>
      <w:bCs/>
      <w:color w:val="943634"/>
      <w:sz w:val="22"/>
      <w:szCs w:val="22"/>
    </w:rPr>
  </w:style>
  <w:style w:type="paragraph" w:styleId="berschrift4">
    <w:name w:val="heading 4"/>
    <w:basedOn w:val="Standard"/>
    <w:next w:val="Standard"/>
    <w:link w:val="berschrift4Zchn"/>
    <w:uiPriority w:val="9"/>
    <w:unhideWhenUsed/>
    <w:qFormat/>
    <w:rsid w:val="00A43D6B"/>
    <w:pPr>
      <w:pBdr>
        <w:left w:val="single" w:sz="4" w:space="2" w:color="C0504D"/>
        <w:bottom w:val="single" w:sz="4" w:space="2" w:color="C0504D"/>
      </w:pBdr>
      <w:spacing w:before="200" w:after="100" w:line="240" w:lineRule="auto"/>
      <w:ind w:left="86"/>
      <w:contextualSpacing/>
      <w:outlineLvl w:val="3"/>
    </w:pPr>
    <w:rPr>
      <w:rFonts w:ascii="Cambria" w:hAnsi="Cambria"/>
      <w:b/>
      <w:bCs/>
      <w:color w:val="943634"/>
      <w:sz w:val="22"/>
      <w:szCs w:val="22"/>
    </w:rPr>
  </w:style>
  <w:style w:type="paragraph" w:styleId="berschrift5">
    <w:name w:val="heading 5"/>
    <w:basedOn w:val="Standard"/>
    <w:next w:val="Standard"/>
    <w:link w:val="berschrift5Zchn"/>
    <w:uiPriority w:val="9"/>
    <w:unhideWhenUsed/>
    <w:qFormat/>
    <w:rsid w:val="00A43D6B"/>
    <w:pPr>
      <w:pBdr>
        <w:left w:val="dotted" w:sz="4" w:space="2" w:color="C0504D"/>
        <w:bottom w:val="dotted" w:sz="4" w:space="2" w:color="C0504D"/>
      </w:pBdr>
      <w:spacing w:before="200" w:after="100" w:line="240" w:lineRule="auto"/>
      <w:ind w:left="86"/>
      <w:contextualSpacing/>
      <w:outlineLvl w:val="4"/>
    </w:pPr>
    <w:rPr>
      <w:rFonts w:ascii="Cambria" w:hAnsi="Cambria"/>
      <w:b/>
      <w:bCs/>
      <w:color w:val="943634"/>
      <w:sz w:val="22"/>
      <w:szCs w:val="22"/>
    </w:rPr>
  </w:style>
  <w:style w:type="paragraph" w:styleId="berschrift6">
    <w:name w:val="heading 6"/>
    <w:basedOn w:val="Standard"/>
    <w:next w:val="Standard"/>
    <w:link w:val="berschrift6Zchn"/>
    <w:uiPriority w:val="9"/>
    <w:semiHidden/>
    <w:unhideWhenUsed/>
    <w:qFormat/>
    <w:rsid w:val="00A43D6B"/>
    <w:pPr>
      <w:pBdr>
        <w:bottom w:val="single" w:sz="4" w:space="2" w:color="E5B8B7"/>
      </w:pBdr>
      <w:spacing w:before="200" w:after="100" w:line="240" w:lineRule="auto"/>
      <w:contextualSpacing/>
      <w:outlineLvl w:val="5"/>
    </w:pPr>
    <w:rPr>
      <w:rFonts w:ascii="Cambria" w:hAnsi="Cambria"/>
      <w:color w:val="943634"/>
      <w:sz w:val="22"/>
      <w:szCs w:val="22"/>
    </w:rPr>
  </w:style>
  <w:style w:type="paragraph" w:styleId="berschrift7">
    <w:name w:val="heading 7"/>
    <w:basedOn w:val="Standard"/>
    <w:next w:val="Standard"/>
    <w:link w:val="berschrift7Zchn"/>
    <w:uiPriority w:val="9"/>
    <w:semiHidden/>
    <w:unhideWhenUsed/>
    <w:qFormat/>
    <w:rsid w:val="00A43D6B"/>
    <w:pPr>
      <w:pBdr>
        <w:bottom w:val="dotted" w:sz="4" w:space="2" w:color="D99594"/>
      </w:pBdr>
      <w:spacing w:before="200" w:after="100" w:line="240" w:lineRule="auto"/>
      <w:contextualSpacing/>
      <w:outlineLvl w:val="6"/>
    </w:pPr>
    <w:rPr>
      <w:rFonts w:ascii="Cambria" w:hAnsi="Cambria"/>
      <w:color w:val="943634"/>
      <w:sz w:val="22"/>
      <w:szCs w:val="22"/>
    </w:rPr>
  </w:style>
  <w:style w:type="paragraph" w:styleId="berschrift8">
    <w:name w:val="heading 8"/>
    <w:basedOn w:val="Standard"/>
    <w:next w:val="Standard"/>
    <w:link w:val="berschrift8Zchn"/>
    <w:uiPriority w:val="9"/>
    <w:semiHidden/>
    <w:unhideWhenUsed/>
    <w:qFormat/>
    <w:rsid w:val="00A43D6B"/>
    <w:pPr>
      <w:spacing w:before="200" w:after="100" w:line="240" w:lineRule="auto"/>
      <w:contextualSpacing/>
      <w:outlineLvl w:val="7"/>
    </w:pPr>
    <w:rPr>
      <w:rFonts w:ascii="Cambria" w:hAnsi="Cambria"/>
      <w:color w:val="C0504D"/>
      <w:sz w:val="22"/>
      <w:szCs w:val="22"/>
    </w:rPr>
  </w:style>
  <w:style w:type="paragraph" w:styleId="berschrift9">
    <w:name w:val="heading 9"/>
    <w:basedOn w:val="Standard"/>
    <w:next w:val="Standard"/>
    <w:link w:val="berschrift9Zchn"/>
    <w:uiPriority w:val="9"/>
    <w:semiHidden/>
    <w:unhideWhenUsed/>
    <w:qFormat/>
    <w:rsid w:val="00A43D6B"/>
    <w:pPr>
      <w:spacing w:before="200" w:after="100" w:line="240" w:lineRule="auto"/>
      <w:contextualSpacing/>
      <w:outlineLvl w:val="8"/>
    </w:pPr>
    <w:rPr>
      <w:rFonts w:ascii="Cambria" w:hAnsi="Cambria"/>
      <w:color w:val="C0504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F04FD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7F57A4"/>
    <w:rPr>
      <w:rFonts w:ascii="Cambria" w:hAnsi="Cambria"/>
      <w:b/>
      <w:bCs/>
      <w:i/>
      <w:iCs/>
      <w:color w:val="622423"/>
      <w:sz w:val="22"/>
      <w:szCs w:val="22"/>
      <w:shd w:val="clear" w:color="auto" w:fill="F2DBDB"/>
      <w:lang w:val="en-US" w:eastAsia="en-US" w:bidi="en-US"/>
    </w:rPr>
  </w:style>
  <w:style w:type="character" w:styleId="Hyperlink">
    <w:name w:val="Hyperlink"/>
    <w:basedOn w:val="Absatz-Standardschriftart"/>
    <w:uiPriority w:val="99"/>
    <w:unhideWhenUsed/>
    <w:rsid w:val="00DC3880"/>
    <w:rPr>
      <w:color w:val="0000FF"/>
      <w:u w:val="single"/>
    </w:rPr>
  </w:style>
  <w:style w:type="paragraph" w:styleId="Listenabsatz">
    <w:name w:val="List Paragraph"/>
    <w:basedOn w:val="Standard"/>
    <w:uiPriority w:val="34"/>
    <w:qFormat/>
    <w:rsid w:val="00A43D6B"/>
    <w:pPr>
      <w:ind w:left="720"/>
      <w:contextualSpacing/>
    </w:pPr>
  </w:style>
  <w:style w:type="paragraph" w:styleId="Inhaltsverzeichnisberschrift">
    <w:name w:val="TOC Heading"/>
    <w:basedOn w:val="berschrift1"/>
    <w:next w:val="Standard"/>
    <w:uiPriority w:val="39"/>
    <w:semiHidden/>
    <w:unhideWhenUsed/>
    <w:qFormat/>
    <w:rsid w:val="00A43D6B"/>
    <w:pPr>
      <w:outlineLvl w:val="9"/>
    </w:pPr>
  </w:style>
  <w:style w:type="paragraph" w:styleId="Verzeichnis1">
    <w:name w:val="toc 1"/>
    <w:basedOn w:val="Standard"/>
    <w:next w:val="Standard"/>
    <w:autoRedefine/>
    <w:uiPriority w:val="39"/>
    <w:unhideWhenUsed/>
    <w:rsid w:val="0040322E"/>
    <w:pPr>
      <w:spacing w:after="100"/>
    </w:pPr>
  </w:style>
  <w:style w:type="paragraph" w:styleId="Sprechblasentext">
    <w:name w:val="Balloon Text"/>
    <w:basedOn w:val="Standard"/>
    <w:link w:val="SprechblasentextZchn"/>
    <w:uiPriority w:val="99"/>
    <w:semiHidden/>
    <w:unhideWhenUsed/>
    <w:rsid w:val="0040322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322E"/>
    <w:rPr>
      <w:rFonts w:ascii="Tahoma" w:hAnsi="Tahoma" w:cs="Tahoma"/>
      <w:sz w:val="16"/>
      <w:szCs w:val="16"/>
    </w:rPr>
  </w:style>
  <w:style w:type="character" w:customStyle="1" w:styleId="berschrift2Zchn">
    <w:name w:val="Überschrift 2 Zchn"/>
    <w:basedOn w:val="Absatz-Standardschriftart"/>
    <w:link w:val="berschrift2"/>
    <w:uiPriority w:val="9"/>
    <w:rsid w:val="007F57A4"/>
    <w:rPr>
      <w:rFonts w:ascii="Cambria" w:hAnsi="Cambria"/>
      <w:b/>
      <w:bCs/>
      <w:i/>
      <w:iCs/>
      <w:color w:val="943634"/>
      <w:sz w:val="22"/>
      <w:szCs w:val="22"/>
      <w:lang w:val="en-US" w:eastAsia="en-US" w:bidi="en-US"/>
    </w:rPr>
  </w:style>
  <w:style w:type="paragraph" w:styleId="Verzeichnis2">
    <w:name w:val="toc 2"/>
    <w:basedOn w:val="Standard"/>
    <w:next w:val="Standard"/>
    <w:autoRedefine/>
    <w:uiPriority w:val="39"/>
    <w:unhideWhenUsed/>
    <w:rsid w:val="00836736"/>
    <w:pPr>
      <w:spacing w:after="100"/>
      <w:ind w:left="220"/>
    </w:pPr>
  </w:style>
  <w:style w:type="character" w:customStyle="1" w:styleId="berschrift3Zchn">
    <w:name w:val="Überschrift 3 Zchn"/>
    <w:basedOn w:val="Absatz-Standardschriftart"/>
    <w:link w:val="berschrift3"/>
    <w:uiPriority w:val="9"/>
    <w:rsid w:val="00A43D6B"/>
    <w:rPr>
      <w:rFonts w:ascii="Cambria" w:eastAsia="Times New Roman" w:hAnsi="Cambria" w:cs="Times New Roman"/>
      <w:b/>
      <w:bCs/>
      <w:i/>
      <w:iCs/>
      <w:color w:val="943634"/>
    </w:rPr>
  </w:style>
  <w:style w:type="table" w:customStyle="1" w:styleId="LightShading-Accent11">
    <w:name w:val="Light Shading - Accent 11"/>
    <w:basedOn w:val="NormaleTabelle"/>
    <w:uiPriority w:val="60"/>
    <w:rsid w:val="0099565B"/>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NormaleTabelle"/>
    <w:uiPriority w:val="60"/>
    <w:rsid w:val="0099565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erschrift4Zchn">
    <w:name w:val="Überschrift 4 Zchn"/>
    <w:basedOn w:val="Absatz-Standardschriftart"/>
    <w:link w:val="berschrift4"/>
    <w:uiPriority w:val="9"/>
    <w:rsid w:val="00A43D6B"/>
    <w:rPr>
      <w:rFonts w:ascii="Cambria" w:eastAsia="Times New Roman" w:hAnsi="Cambria" w:cs="Times New Roman"/>
      <w:b/>
      <w:bCs/>
      <w:i/>
      <w:iCs/>
      <w:color w:val="943634"/>
    </w:rPr>
  </w:style>
  <w:style w:type="character" w:customStyle="1" w:styleId="berschrift5Zchn">
    <w:name w:val="Überschrift 5 Zchn"/>
    <w:basedOn w:val="Absatz-Standardschriftart"/>
    <w:link w:val="berschrift5"/>
    <w:uiPriority w:val="9"/>
    <w:rsid w:val="00A43D6B"/>
    <w:rPr>
      <w:rFonts w:ascii="Cambria" w:eastAsia="Times New Roman" w:hAnsi="Cambria" w:cs="Times New Roman"/>
      <w:b/>
      <w:bCs/>
      <w:i/>
      <w:iCs/>
      <w:color w:val="943634"/>
    </w:rPr>
  </w:style>
  <w:style w:type="character" w:customStyle="1" w:styleId="berschrift6Zchn">
    <w:name w:val="Überschrift 6 Zchn"/>
    <w:basedOn w:val="Absatz-Standardschriftart"/>
    <w:link w:val="berschrift6"/>
    <w:uiPriority w:val="9"/>
    <w:semiHidden/>
    <w:rsid w:val="00A43D6B"/>
    <w:rPr>
      <w:rFonts w:ascii="Cambria" w:eastAsia="Times New Roman" w:hAnsi="Cambria" w:cs="Times New Roman"/>
      <w:i/>
      <w:iCs/>
      <w:color w:val="943634"/>
    </w:rPr>
  </w:style>
  <w:style w:type="character" w:customStyle="1" w:styleId="berschrift7Zchn">
    <w:name w:val="Überschrift 7 Zchn"/>
    <w:basedOn w:val="Absatz-Standardschriftart"/>
    <w:link w:val="berschrift7"/>
    <w:uiPriority w:val="9"/>
    <w:semiHidden/>
    <w:rsid w:val="00A43D6B"/>
    <w:rPr>
      <w:rFonts w:ascii="Cambria" w:eastAsia="Times New Roman" w:hAnsi="Cambria" w:cs="Times New Roman"/>
      <w:i/>
      <w:iCs/>
      <w:color w:val="943634"/>
    </w:rPr>
  </w:style>
  <w:style w:type="character" w:customStyle="1" w:styleId="berschrift8Zchn">
    <w:name w:val="Überschrift 8 Zchn"/>
    <w:basedOn w:val="Absatz-Standardschriftart"/>
    <w:link w:val="berschrift8"/>
    <w:uiPriority w:val="9"/>
    <w:semiHidden/>
    <w:rsid w:val="00A43D6B"/>
    <w:rPr>
      <w:rFonts w:ascii="Cambria" w:eastAsia="Times New Roman" w:hAnsi="Cambria" w:cs="Times New Roman"/>
      <w:i/>
      <w:iCs/>
      <w:color w:val="C0504D"/>
    </w:rPr>
  </w:style>
  <w:style w:type="character" w:customStyle="1" w:styleId="berschrift9Zchn">
    <w:name w:val="Überschrift 9 Zchn"/>
    <w:basedOn w:val="Absatz-Standardschriftart"/>
    <w:link w:val="berschrift9"/>
    <w:uiPriority w:val="9"/>
    <w:semiHidden/>
    <w:rsid w:val="00A43D6B"/>
    <w:rPr>
      <w:rFonts w:ascii="Cambria" w:eastAsia="Times New Roman" w:hAnsi="Cambria" w:cs="Times New Roman"/>
      <w:i/>
      <w:iCs/>
      <w:color w:val="C0504D"/>
      <w:sz w:val="20"/>
      <w:szCs w:val="20"/>
    </w:rPr>
  </w:style>
  <w:style w:type="paragraph" w:styleId="Beschriftung">
    <w:name w:val="caption"/>
    <w:basedOn w:val="Standard"/>
    <w:next w:val="Standard"/>
    <w:uiPriority w:val="35"/>
    <w:semiHidden/>
    <w:unhideWhenUsed/>
    <w:qFormat/>
    <w:rsid w:val="00A43D6B"/>
    <w:rPr>
      <w:b/>
      <w:bCs/>
      <w:color w:val="943634"/>
      <w:sz w:val="18"/>
      <w:szCs w:val="18"/>
    </w:rPr>
  </w:style>
  <w:style w:type="paragraph" w:styleId="Titel">
    <w:name w:val="Title"/>
    <w:basedOn w:val="Standard"/>
    <w:next w:val="Standard"/>
    <w:link w:val="TitelZchn"/>
    <w:uiPriority w:val="10"/>
    <w:qFormat/>
    <w:rsid w:val="00A43D6B"/>
    <w:pPr>
      <w:pBdr>
        <w:top w:val="single" w:sz="48" w:space="0" w:color="C0504D"/>
        <w:bottom w:val="single" w:sz="48" w:space="0" w:color="C0504D"/>
      </w:pBdr>
      <w:shd w:val="clear" w:color="auto" w:fill="C0504D"/>
      <w:spacing w:after="0" w:line="240" w:lineRule="auto"/>
      <w:jc w:val="center"/>
    </w:pPr>
    <w:rPr>
      <w:rFonts w:ascii="Cambria" w:hAnsi="Cambria"/>
      <w:color w:val="FFFFFF"/>
      <w:spacing w:val="10"/>
      <w:sz w:val="48"/>
      <w:szCs w:val="48"/>
    </w:rPr>
  </w:style>
  <w:style w:type="character" w:customStyle="1" w:styleId="TitelZchn">
    <w:name w:val="Titel Zchn"/>
    <w:basedOn w:val="Absatz-Standardschriftart"/>
    <w:link w:val="Titel"/>
    <w:uiPriority w:val="10"/>
    <w:rsid w:val="00A43D6B"/>
    <w:rPr>
      <w:rFonts w:ascii="Cambria" w:eastAsia="Times New Roman" w:hAnsi="Cambria" w:cs="Times New Roman"/>
      <w:i/>
      <w:iCs/>
      <w:color w:val="FFFFFF"/>
      <w:spacing w:val="10"/>
      <w:sz w:val="48"/>
      <w:szCs w:val="48"/>
      <w:shd w:val="clear" w:color="auto" w:fill="C0504D"/>
    </w:rPr>
  </w:style>
  <w:style w:type="paragraph" w:styleId="Untertitel">
    <w:name w:val="Subtitle"/>
    <w:basedOn w:val="Standard"/>
    <w:next w:val="Standard"/>
    <w:link w:val="UntertitelZchn"/>
    <w:uiPriority w:val="11"/>
    <w:qFormat/>
    <w:rsid w:val="00A43D6B"/>
    <w:pPr>
      <w:pBdr>
        <w:bottom w:val="dotted" w:sz="8" w:space="10" w:color="C0504D"/>
      </w:pBdr>
      <w:spacing w:before="200" w:after="900" w:line="240" w:lineRule="auto"/>
      <w:jc w:val="center"/>
    </w:pPr>
    <w:rPr>
      <w:rFonts w:ascii="Cambria" w:hAnsi="Cambria"/>
      <w:color w:val="622423"/>
      <w:sz w:val="24"/>
      <w:szCs w:val="24"/>
    </w:rPr>
  </w:style>
  <w:style w:type="character" w:customStyle="1" w:styleId="UntertitelZchn">
    <w:name w:val="Untertitel Zchn"/>
    <w:basedOn w:val="Absatz-Standardschriftart"/>
    <w:link w:val="Untertitel"/>
    <w:uiPriority w:val="11"/>
    <w:rsid w:val="00A43D6B"/>
    <w:rPr>
      <w:rFonts w:ascii="Cambria" w:eastAsia="Times New Roman" w:hAnsi="Cambria" w:cs="Times New Roman"/>
      <w:i/>
      <w:iCs/>
      <w:color w:val="622423"/>
      <w:sz w:val="24"/>
      <w:szCs w:val="24"/>
    </w:rPr>
  </w:style>
  <w:style w:type="character" w:styleId="Fett">
    <w:name w:val="Strong"/>
    <w:uiPriority w:val="22"/>
    <w:qFormat/>
    <w:rsid w:val="00A43D6B"/>
    <w:rPr>
      <w:b/>
      <w:bCs/>
      <w:spacing w:val="0"/>
    </w:rPr>
  </w:style>
  <w:style w:type="character" w:styleId="Hervorhebung">
    <w:name w:val="Emphasis"/>
    <w:uiPriority w:val="20"/>
    <w:qFormat/>
    <w:rsid w:val="00A43D6B"/>
    <w:rPr>
      <w:rFonts w:ascii="Cambria" w:eastAsia="Times New Roman" w:hAnsi="Cambria" w:cs="Times New Roman"/>
      <w:b/>
      <w:bCs/>
      <w:i/>
      <w:iCs/>
      <w:color w:val="C0504D"/>
      <w:bdr w:val="single" w:sz="18" w:space="0" w:color="F2DBDB"/>
      <w:shd w:val="clear" w:color="auto" w:fill="F2DBDB"/>
    </w:rPr>
  </w:style>
  <w:style w:type="paragraph" w:styleId="KeinLeerraum">
    <w:name w:val="No Spacing"/>
    <w:basedOn w:val="Standard"/>
    <w:link w:val="KeinLeerraumZchn"/>
    <w:uiPriority w:val="1"/>
    <w:qFormat/>
    <w:rsid w:val="00A43D6B"/>
    <w:pPr>
      <w:spacing w:after="0" w:line="240" w:lineRule="auto"/>
    </w:pPr>
  </w:style>
  <w:style w:type="paragraph" w:styleId="Anfhrungszeichen">
    <w:name w:val="Quote"/>
    <w:basedOn w:val="Standard"/>
    <w:next w:val="Standard"/>
    <w:link w:val="AnfhrungszeichenZchn"/>
    <w:uiPriority w:val="29"/>
    <w:qFormat/>
    <w:rsid w:val="00A43D6B"/>
    <w:rPr>
      <w:i w:val="0"/>
      <w:iCs w:val="0"/>
      <w:color w:val="943634"/>
    </w:rPr>
  </w:style>
  <w:style w:type="character" w:customStyle="1" w:styleId="AnfhrungszeichenZchn">
    <w:name w:val="Anführungszeichen Zchn"/>
    <w:basedOn w:val="Absatz-Standardschriftart"/>
    <w:link w:val="Anfhrungszeichen"/>
    <w:uiPriority w:val="29"/>
    <w:rsid w:val="00A43D6B"/>
    <w:rPr>
      <w:color w:val="943634"/>
      <w:sz w:val="20"/>
      <w:szCs w:val="20"/>
    </w:rPr>
  </w:style>
  <w:style w:type="paragraph" w:styleId="IntensivesAnfhrungszeichen">
    <w:name w:val="Intense Quote"/>
    <w:basedOn w:val="Standard"/>
    <w:next w:val="Standard"/>
    <w:link w:val="IntensivesAnfhrungszeichenZchn"/>
    <w:uiPriority w:val="30"/>
    <w:qFormat/>
    <w:rsid w:val="00A43D6B"/>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IntensivesAnfhrungszeichenZchn">
    <w:name w:val="Intensives Anführungszeichen Zchn"/>
    <w:basedOn w:val="Absatz-Standardschriftart"/>
    <w:link w:val="IntensivesAnfhrungszeichen"/>
    <w:uiPriority w:val="30"/>
    <w:rsid w:val="00A43D6B"/>
    <w:rPr>
      <w:rFonts w:ascii="Cambria" w:eastAsia="Times New Roman" w:hAnsi="Cambria" w:cs="Times New Roman"/>
      <w:b/>
      <w:bCs/>
      <w:i/>
      <w:iCs/>
      <w:color w:val="C0504D"/>
      <w:sz w:val="20"/>
      <w:szCs w:val="20"/>
    </w:rPr>
  </w:style>
  <w:style w:type="character" w:styleId="SchwacheHervorhebung">
    <w:name w:val="Subtle Emphasis"/>
    <w:uiPriority w:val="19"/>
    <w:qFormat/>
    <w:rsid w:val="00A43D6B"/>
    <w:rPr>
      <w:rFonts w:ascii="Cambria" w:eastAsia="Times New Roman" w:hAnsi="Cambria" w:cs="Times New Roman"/>
      <w:i/>
      <w:iCs/>
      <w:color w:val="C0504D"/>
    </w:rPr>
  </w:style>
  <w:style w:type="character" w:styleId="IntensiveHervorhebung">
    <w:name w:val="Intense Emphasis"/>
    <w:uiPriority w:val="21"/>
    <w:qFormat/>
    <w:rsid w:val="00A43D6B"/>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SchwacherVerweis">
    <w:name w:val="Subtle Reference"/>
    <w:uiPriority w:val="31"/>
    <w:qFormat/>
    <w:rsid w:val="00A43D6B"/>
    <w:rPr>
      <w:i/>
      <w:iCs/>
      <w:smallCaps/>
      <w:color w:val="C0504D"/>
      <w:u w:color="C0504D"/>
    </w:rPr>
  </w:style>
  <w:style w:type="character" w:styleId="IntensiverVerweis">
    <w:name w:val="Intense Reference"/>
    <w:uiPriority w:val="32"/>
    <w:qFormat/>
    <w:rsid w:val="00A43D6B"/>
    <w:rPr>
      <w:b/>
      <w:bCs/>
      <w:i/>
      <w:iCs/>
      <w:smallCaps/>
      <w:color w:val="C0504D"/>
      <w:u w:color="C0504D"/>
    </w:rPr>
  </w:style>
  <w:style w:type="character" w:styleId="Buchtitel">
    <w:name w:val="Book Title"/>
    <w:uiPriority w:val="33"/>
    <w:qFormat/>
    <w:rsid w:val="00A43D6B"/>
    <w:rPr>
      <w:rFonts w:ascii="Cambria" w:eastAsia="Times New Roman" w:hAnsi="Cambria" w:cs="Times New Roman"/>
      <w:b/>
      <w:bCs/>
      <w:i/>
      <w:iCs/>
      <w:smallCaps/>
      <w:color w:val="943634"/>
      <w:u w:val="single"/>
    </w:rPr>
  </w:style>
  <w:style w:type="table" w:styleId="HelleSchattierung-Akzent2">
    <w:name w:val="Light Shading Accent 2"/>
    <w:basedOn w:val="NormaleTabelle"/>
    <w:uiPriority w:val="60"/>
    <w:rsid w:val="00A56B3E"/>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customStyle="1" w:styleId="command">
    <w:name w:val="command"/>
    <w:basedOn w:val="Standard"/>
    <w:link w:val="commandChar"/>
    <w:autoRedefine/>
    <w:qFormat/>
    <w:rsid w:val="00514204"/>
    <w:pPr>
      <w:spacing w:after="0" w:line="240" w:lineRule="auto"/>
    </w:pPr>
    <w:rPr>
      <w:rFonts w:ascii="Courier New" w:hAnsi="Courier New" w:cs="Courier New"/>
      <w:i w:val="0"/>
      <w:color w:val="0000FF"/>
      <w:sz w:val="18"/>
      <w:szCs w:val="18"/>
    </w:rPr>
  </w:style>
  <w:style w:type="character" w:customStyle="1" w:styleId="commandChar">
    <w:name w:val="command Char"/>
    <w:basedOn w:val="Absatz-Standardschriftart"/>
    <w:link w:val="command"/>
    <w:rsid w:val="00514204"/>
    <w:rPr>
      <w:rFonts w:ascii="Courier New" w:hAnsi="Courier New" w:cs="Courier New"/>
      <w:iCs/>
      <w:color w:val="0000FF"/>
      <w:sz w:val="18"/>
      <w:szCs w:val="18"/>
      <w:lang w:val="en-US" w:eastAsia="en-US" w:bidi="en-US"/>
    </w:rPr>
  </w:style>
  <w:style w:type="paragraph" w:customStyle="1" w:styleId="steps">
    <w:name w:val="steps"/>
    <w:basedOn w:val="KeinLeerraum"/>
    <w:link w:val="stepsChar"/>
    <w:qFormat/>
    <w:rsid w:val="00441982"/>
    <w:pPr>
      <w:numPr>
        <w:numId w:val="12"/>
      </w:numPr>
      <w:spacing w:after="120"/>
    </w:pPr>
  </w:style>
  <w:style w:type="paragraph" w:customStyle="1" w:styleId="picture">
    <w:name w:val="picture"/>
    <w:basedOn w:val="Standard"/>
    <w:link w:val="pictureChar"/>
    <w:qFormat/>
    <w:rsid w:val="00D31A62"/>
    <w:pPr>
      <w:numPr>
        <w:numId w:val="13"/>
      </w:numPr>
      <w:spacing w:before="240" w:after="240"/>
      <w:jc w:val="center"/>
    </w:pPr>
  </w:style>
  <w:style w:type="character" w:customStyle="1" w:styleId="KeinLeerraumZchn">
    <w:name w:val="Kein Leerraum Zchn"/>
    <w:basedOn w:val="Absatz-Standardschriftart"/>
    <w:link w:val="KeinLeerraum"/>
    <w:uiPriority w:val="1"/>
    <w:rsid w:val="00441982"/>
    <w:rPr>
      <w:i/>
      <w:iCs/>
      <w:lang w:val="en-US" w:eastAsia="en-US" w:bidi="en-US"/>
    </w:rPr>
  </w:style>
  <w:style w:type="character" w:customStyle="1" w:styleId="stepsChar">
    <w:name w:val="steps Char"/>
    <w:basedOn w:val="KeinLeerraumZchn"/>
    <w:link w:val="steps"/>
    <w:rsid w:val="00441982"/>
  </w:style>
  <w:style w:type="paragraph" w:styleId="Dokumentstruktur">
    <w:name w:val="Document Map"/>
    <w:basedOn w:val="Standard"/>
    <w:link w:val="DokumentstrukturZchn"/>
    <w:uiPriority w:val="99"/>
    <w:semiHidden/>
    <w:unhideWhenUsed/>
    <w:rsid w:val="00D31A62"/>
    <w:pPr>
      <w:spacing w:after="0" w:line="240" w:lineRule="auto"/>
    </w:pPr>
    <w:rPr>
      <w:rFonts w:ascii="Tahoma" w:hAnsi="Tahoma" w:cs="Tahoma"/>
      <w:sz w:val="16"/>
      <w:szCs w:val="16"/>
    </w:rPr>
  </w:style>
  <w:style w:type="character" w:customStyle="1" w:styleId="pictureChar">
    <w:name w:val="picture Char"/>
    <w:basedOn w:val="Absatz-Standardschriftart"/>
    <w:link w:val="picture"/>
    <w:rsid w:val="00D31A62"/>
    <w:rPr>
      <w:i/>
      <w:iCs/>
      <w:lang w:val="en-US" w:eastAsia="en-US" w:bidi="en-US"/>
    </w:rPr>
  </w:style>
  <w:style w:type="character" w:customStyle="1" w:styleId="DokumentstrukturZchn">
    <w:name w:val="Dokumentstruktur Zchn"/>
    <w:basedOn w:val="Absatz-Standardschriftart"/>
    <w:link w:val="Dokumentstruktur"/>
    <w:uiPriority w:val="99"/>
    <w:semiHidden/>
    <w:rsid w:val="00D31A62"/>
    <w:rPr>
      <w:rFonts w:ascii="Tahoma" w:hAnsi="Tahoma" w:cs="Tahoma"/>
      <w:i/>
      <w:iCs/>
      <w:sz w:val="16"/>
      <w:szCs w:val="16"/>
      <w:lang w:val="en-US" w:eastAsia="en-US" w:bidi="en-US"/>
    </w:rPr>
  </w:style>
  <w:style w:type="paragraph" w:styleId="Kopfzeile">
    <w:name w:val="header"/>
    <w:basedOn w:val="Standard"/>
    <w:link w:val="KopfzeileZchn"/>
    <w:uiPriority w:val="99"/>
    <w:semiHidden/>
    <w:unhideWhenUsed/>
    <w:rsid w:val="00FB39B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B39B7"/>
    <w:rPr>
      <w:i/>
      <w:iCs/>
      <w:lang w:val="en-US" w:eastAsia="en-US" w:bidi="en-US"/>
    </w:rPr>
  </w:style>
  <w:style w:type="paragraph" w:styleId="Fuzeile">
    <w:name w:val="footer"/>
    <w:basedOn w:val="Standard"/>
    <w:link w:val="FuzeileZchn"/>
    <w:uiPriority w:val="99"/>
    <w:semiHidden/>
    <w:unhideWhenUsed/>
    <w:rsid w:val="00FB39B7"/>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FB39B7"/>
    <w:rPr>
      <w:i/>
      <w:iCs/>
      <w:lang w:val="en-US" w:eastAsia="en-US" w:bidi="en-US"/>
    </w:rPr>
  </w:style>
  <w:style w:type="character" w:styleId="BesuchterHyperlink">
    <w:name w:val="FollowedHyperlink"/>
    <w:basedOn w:val="Absatz-Standardschriftart"/>
    <w:uiPriority w:val="99"/>
    <w:semiHidden/>
    <w:unhideWhenUsed/>
    <w:rsid w:val="00175993"/>
    <w:rPr>
      <w:color w:val="800080" w:themeColor="followedHyperlink"/>
      <w:u w:val="single"/>
    </w:rPr>
  </w:style>
  <w:style w:type="paragraph" w:styleId="Verzeichnis3">
    <w:name w:val="toc 3"/>
    <w:basedOn w:val="Standard"/>
    <w:next w:val="Standard"/>
    <w:autoRedefine/>
    <w:uiPriority w:val="39"/>
    <w:unhideWhenUsed/>
    <w:rsid w:val="00CE5F1A"/>
    <w:pPr>
      <w:spacing w:after="100"/>
      <w:ind w:left="400"/>
    </w:pPr>
  </w:style>
</w:styles>
</file>

<file path=word/webSettings.xml><?xml version="1.0" encoding="utf-8"?>
<w:webSettings xmlns:r="http://schemas.openxmlformats.org/officeDocument/2006/relationships" xmlns:w="http://schemas.openxmlformats.org/wordprocessingml/2006/main">
  <w:divs>
    <w:div w:id="326783516">
      <w:bodyDiv w:val="1"/>
      <w:marLeft w:val="0"/>
      <w:marRight w:val="0"/>
      <w:marTop w:val="0"/>
      <w:marBottom w:val="0"/>
      <w:divBdr>
        <w:top w:val="none" w:sz="0" w:space="0" w:color="auto"/>
        <w:left w:val="none" w:sz="0" w:space="0" w:color="auto"/>
        <w:bottom w:val="none" w:sz="0" w:space="0" w:color="auto"/>
        <w:right w:val="none" w:sz="0" w:space="0" w:color="auto"/>
      </w:divBdr>
    </w:div>
    <w:div w:id="802773367">
      <w:bodyDiv w:val="1"/>
      <w:marLeft w:val="0"/>
      <w:marRight w:val="0"/>
      <w:marTop w:val="0"/>
      <w:marBottom w:val="0"/>
      <w:divBdr>
        <w:top w:val="none" w:sz="0" w:space="0" w:color="auto"/>
        <w:left w:val="none" w:sz="0" w:space="0" w:color="auto"/>
        <w:bottom w:val="none" w:sz="0" w:space="0" w:color="auto"/>
        <w:right w:val="none" w:sz="0" w:space="0" w:color="auto"/>
      </w:divBdr>
    </w:div>
    <w:div w:id="1327896850">
      <w:bodyDiv w:val="1"/>
      <w:marLeft w:val="0"/>
      <w:marRight w:val="0"/>
      <w:marTop w:val="0"/>
      <w:marBottom w:val="0"/>
      <w:divBdr>
        <w:top w:val="none" w:sz="0" w:space="0" w:color="auto"/>
        <w:left w:val="none" w:sz="0" w:space="0" w:color="auto"/>
        <w:bottom w:val="none" w:sz="0" w:space="0" w:color="auto"/>
        <w:right w:val="none" w:sz="0" w:space="0" w:color="auto"/>
      </w:divBdr>
    </w:div>
    <w:div w:id="1818105274">
      <w:bodyDiv w:val="1"/>
      <w:marLeft w:val="0"/>
      <w:marRight w:val="0"/>
      <w:marTop w:val="0"/>
      <w:marBottom w:val="0"/>
      <w:divBdr>
        <w:top w:val="none" w:sz="0" w:space="0" w:color="auto"/>
        <w:left w:val="none" w:sz="0" w:space="0" w:color="auto"/>
        <w:bottom w:val="none" w:sz="0" w:space="0" w:color="auto"/>
        <w:right w:val="none" w:sz="0" w:space="0" w:color="auto"/>
      </w:divBdr>
    </w:div>
    <w:div w:id="18654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notepad-plus.sourceforge.net/uk/site.htm" TargetMode="External"/><Relationship Id="rId18" Type="http://schemas.openxmlformats.org/officeDocument/2006/relationships/image" Target="media/image5.png"/><Relationship Id="rId26" Type="http://schemas.openxmlformats.org/officeDocument/2006/relationships/image" Target="media/image9.png"/><Relationship Id="rId39" Type="http://schemas.openxmlformats.org/officeDocument/2006/relationships/oleObject" Target="embeddings/oleObject12.bin"/><Relationship Id="rId21" Type="http://schemas.openxmlformats.org/officeDocument/2006/relationships/oleObject" Target="embeddings/oleObject3.bin"/><Relationship Id="rId34" Type="http://schemas.openxmlformats.org/officeDocument/2006/relationships/image" Target="media/image13.png"/><Relationship Id="rId42" Type="http://schemas.openxmlformats.org/officeDocument/2006/relationships/image" Target="media/image17.png"/><Relationship Id="rId47" Type="http://schemas.openxmlformats.org/officeDocument/2006/relationships/image" Target="media/image19.png"/><Relationship Id="rId50" Type="http://schemas.openxmlformats.org/officeDocument/2006/relationships/hyperlink" Target="http://www.codeplex.com/wai"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image" Target="media/image15.png"/><Relationship Id="rId46" Type="http://schemas.openxmlformats.org/officeDocument/2006/relationships/hyperlink" Target="http://learn.iis.net/page.aspx/135/discover-installed-components/"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oleObject" Target="embeddings/oleObject7.bin"/><Relationship Id="rId41" Type="http://schemas.openxmlformats.org/officeDocument/2006/relationships/oleObject" Target="embeddings/oleObject13.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plex.com/wai" TargetMode="External"/><Relationship Id="rId24" Type="http://schemas.openxmlformats.org/officeDocument/2006/relationships/image" Target="media/image8.png"/><Relationship Id="rId32" Type="http://schemas.openxmlformats.org/officeDocument/2006/relationships/image" Target="media/image12.png"/><Relationship Id="rId37" Type="http://schemas.openxmlformats.org/officeDocument/2006/relationships/oleObject" Target="embeddings/oleObject11.bin"/><Relationship Id="rId40" Type="http://schemas.openxmlformats.org/officeDocument/2006/relationships/image" Target="media/image16.png"/><Relationship Id="rId45" Type="http://schemas.openxmlformats.org/officeDocument/2006/relationships/oleObject" Target="embeddings/oleObject15.bin"/><Relationship Id="rId53" Type="http://schemas.openxmlformats.org/officeDocument/2006/relationships/hyperlink" Target="http://www.mail-archive.com/wix-users@lists.sourceforge.net/"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oleObject" Target="embeddings/oleObject4.bin"/><Relationship Id="rId28" Type="http://schemas.openxmlformats.org/officeDocument/2006/relationships/image" Target="media/image10.png"/><Relationship Id="rId36" Type="http://schemas.openxmlformats.org/officeDocument/2006/relationships/image" Target="media/image14.png"/><Relationship Id="rId49" Type="http://schemas.openxmlformats.org/officeDocument/2006/relationships/image" Target="media/image21.png"/><Relationship Id="rId10" Type="http://schemas.openxmlformats.org/officeDocument/2006/relationships/hyperlink" Target="http://sourceforge.net/project/showfiles.php?group_id=105970&amp;package_id=168888" TargetMode="External"/><Relationship Id="rId19" Type="http://schemas.openxmlformats.org/officeDocument/2006/relationships/oleObject" Target="embeddings/oleObject2.bin"/><Relationship Id="rId31" Type="http://schemas.openxmlformats.org/officeDocument/2006/relationships/oleObject" Target="embeddings/oleObject8.bin"/><Relationship Id="rId44" Type="http://schemas.openxmlformats.org/officeDocument/2006/relationships/image" Target="media/image18.png"/><Relationship Id="rId52" Type="http://schemas.openxmlformats.org/officeDocument/2006/relationships/hyperlink" Target="http://msdn2.microsoft.com/en-us/library/Aa372860.aspx" TargetMode="External"/><Relationship Id="rId4" Type="http://schemas.openxmlformats.org/officeDocument/2006/relationships/settings" Target="settings.xml"/><Relationship Id="rId9" Type="http://schemas.openxmlformats.org/officeDocument/2006/relationships/hyperlink" Target="http://wixedit.sourceforge.net/" TargetMode="External"/><Relationship Id="rId14" Type="http://schemas.openxmlformats.org/officeDocument/2006/relationships/image" Target="media/image2.wmf"/><Relationship Id="rId22" Type="http://schemas.openxmlformats.org/officeDocument/2006/relationships/image" Target="media/image7.png"/><Relationship Id="rId27" Type="http://schemas.openxmlformats.org/officeDocument/2006/relationships/oleObject" Target="embeddings/oleObject6.bin"/><Relationship Id="rId30" Type="http://schemas.openxmlformats.org/officeDocument/2006/relationships/image" Target="media/image11.png"/><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image" Target="media/image20.png"/><Relationship Id="rId8" Type="http://schemas.openxmlformats.org/officeDocument/2006/relationships/hyperlink" Target="mailto:bfrank@microsoft.com" TargetMode="External"/><Relationship Id="rId51" Type="http://schemas.openxmlformats.org/officeDocument/2006/relationships/hyperlink" Target="http://www.tramontana.co.hu/wix/" TargetMode="External"/><Relationship Id="rId3"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9CCD3-3D3D-402A-AFC2-56979F73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4351</Words>
  <Characters>27416</Characters>
  <Application>Microsoft Office Word</Application>
  <DocSecurity>0</DocSecurity>
  <Lines>228</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31704</CharactersWithSpaces>
  <SharedDoc>false</SharedDoc>
  <HLinks>
    <vt:vector size="114" baseType="variant">
      <vt:variant>
        <vt:i4>2228307</vt:i4>
      </vt:variant>
      <vt:variant>
        <vt:i4>150</vt:i4>
      </vt:variant>
      <vt:variant>
        <vt:i4>0</vt:i4>
      </vt:variant>
      <vt:variant>
        <vt:i4>5</vt:i4>
      </vt:variant>
      <vt:variant>
        <vt:lpwstr>http://www.mail-archive.com/wix-users@lists.sourceforge.net/</vt:lpwstr>
      </vt:variant>
      <vt:variant>
        <vt:lpwstr/>
      </vt:variant>
      <vt:variant>
        <vt:i4>3801191</vt:i4>
      </vt:variant>
      <vt:variant>
        <vt:i4>147</vt:i4>
      </vt:variant>
      <vt:variant>
        <vt:i4>0</vt:i4>
      </vt:variant>
      <vt:variant>
        <vt:i4>5</vt:i4>
      </vt:variant>
      <vt:variant>
        <vt:lpwstr>http://msdn2.microsoft.com/en-us/library/Aa372860.aspx</vt:lpwstr>
      </vt:variant>
      <vt:variant>
        <vt:lpwstr/>
      </vt:variant>
      <vt:variant>
        <vt:i4>720918</vt:i4>
      </vt:variant>
      <vt:variant>
        <vt:i4>144</vt:i4>
      </vt:variant>
      <vt:variant>
        <vt:i4>0</vt:i4>
      </vt:variant>
      <vt:variant>
        <vt:i4>5</vt:i4>
      </vt:variant>
      <vt:variant>
        <vt:lpwstr>http://www.tramontana.co.hu/wix/</vt:lpwstr>
      </vt:variant>
      <vt:variant>
        <vt:lpwstr/>
      </vt:variant>
      <vt:variant>
        <vt:i4>1376304</vt:i4>
      </vt:variant>
      <vt:variant>
        <vt:i4>92</vt:i4>
      </vt:variant>
      <vt:variant>
        <vt:i4>0</vt:i4>
      </vt:variant>
      <vt:variant>
        <vt:i4>5</vt:i4>
      </vt:variant>
      <vt:variant>
        <vt:lpwstr/>
      </vt:variant>
      <vt:variant>
        <vt:lpwstr>_Toc177543235</vt:lpwstr>
      </vt:variant>
      <vt:variant>
        <vt:i4>1376304</vt:i4>
      </vt:variant>
      <vt:variant>
        <vt:i4>86</vt:i4>
      </vt:variant>
      <vt:variant>
        <vt:i4>0</vt:i4>
      </vt:variant>
      <vt:variant>
        <vt:i4>5</vt:i4>
      </vt:variant>
      <vt:variant>
        <vt:lpwstr/>
      </vt:variant>
      <vt:variant>
        <vt:lpwstr>_Toc177543234</vt:lpwstr>
      </vt:variant>
      <vt:variant>
        <vt:i4>1376304</vt:i4>
      </vt:variant>
      <vt:variant>
        <vt:i4>80</vt:i4>
      </vt:variant>
      <vt:variant>
        <vt:i4>0</vt:i4>
      </vt:variant>
      <vt:variant>
        <vt:i4>5</vt:i4>
      </vt:variant>
      <vt:variant>
        <vt:lpwstr/>
      </vt:variant>
      <vt:variant>
        <vt:lpwstr>_Toc177543233</vt:lpwstr>
      </vt:variant>
      <vt:variant>
        <vt:i4>1376304</vt:i4>
      </vt:variant>
      <vt:variant>
        <vt:i4>74</vt:i4>
      </vt:variant>
      <vt:variant>
        <vt:i4>0</vt:i4>
      </vt:variant>
      <vt:variant>
        <vt:i4>5</vt:i4>
      </vt:variant>
      <vt:variant>
        <vt:lpwstr/>
      </vt:variant>
      <vt:variant>
        <vt:lpwstr>_Toc177543232</vt:lpwstr>
      </vt:variant>
      <vt:variant>
        <vt:i4>1376304</vt:i4>
      </vt:variant>
      <vt:variant>
        <vt:i4>68</vt:i4>
      </vt:variant>
      <vt:variant>
        <vt:i4>0</vt:i4>
      </vt:variant>
      <vt:variant>
        <vt:i4>5</vt:i4>
      </vt:variant>
      <vt:variant>
        <vt:lpwstr/>
      </vt:variant>
      <vt:variant>
        <vt:lpwstr>_Toc177543231</vt:lpwstr>
      </vt:variant>
      <vt:variant>
        <vt:i4>1441840</vt:i4>
      </vt:variant>
      <vt:variant>
        <vt:i4>62</vt:i4>
      </vt:variant>
      <vt:variant>
        <vt:i4>0</vt:i4>
      </vt:variant>
      <vt:variant>
        <vt:i4>5</vt:i4>
      </vt:variant>
      <vt:variant>
        <vt:lpwstr/>
      </vt:variant>
      <vt:variant>
        <vt:lpwstr>_Toc177543202</vt:lpwstr>
      </vt:variant>
      <vt:variant>
        <vt:i4>1441840</vt:i4>
      </vt:variant>
      <vt:variant>
        <vt:i4>56</vt:i4>
      </vt:variant>
      <vt:variant>
        <vt:i4>0</vt:i4>
      </vt:variant>
      <vt:variant>
        <vt:i4>5</vt:i4>
      </vt:variant>
      <vt:variant>
        <vt:lpwstr/>
      </vt:variant>
      <vt:variant>
        <vt:lpwstr>_Toc177543201</vt:lpwstr>
      </vt:variant>
      <vt:variant>
        <vt:i4>1441840</vt:i4>
      </vt:variant>
      <vt:variant>
        <vt:i4>50</vt:i4>
      </vt:variant>
      <vt:variant>
        <vt:i4>0</vt:i4>
      </vt:variant>
      <vt:variant>
        <vt:i4>5</vt:i4>
      </vt:variant>
      <vt:variant>
        <vt:lpwstr/>
      </vt:variant>
      <vt:variant>
        <vt:lpwstr>_Toc177543200</vt:lpwstr>
      </vt:variant>
      <vt:variant>
        <vt:i4>2031667</vt:i4>
      </vt:variant>
      <vt:variant>
        <vt:i4>44</vt:i4>
      </vt:variant>
      <vt:variant>
        <vt:i4>0</vt:i4>
      </vt:variant>
      <vt:variant>
        <vt:i4>5</vt:i4>
      </vt:variant>
      <vt:variant>
        <vt:lpwstr/>
      </vt:variant>
      <vt:variant>
        <vt:lpwstr>_Toc177543199</vt:lpwstr>
      </vt:variant>
      <vt:variant>
        <vt:i4>2031667</vt:i4>
      </vt:variant>
      <vt:variant>
        <vt:i4>38</vt:i4>
      </vt:variant>
      <vt:variant>
        <vt:i4>0</vt:i4>
      </vt:variant>
      <vt:variant>
        <vt:i4>5</vt:i4>
      </vt:variant>
      <vt:variant>
        <vt:lpwstr/>
      </vt:variant>
      <vt:variant>
        <vt:lpwstr>_Toc177543198</vt:lpwstr>
      </vt:variant>
      <vt:variant>
        <vt:i4>2031667</vt:i4>
      </vt:variant>
      <vt:variant>
        <vt:i4>32</vt:i4>
      </vt:variant>
      <vt:variant>
        <vt:i4>0</vt:i4>
      </vt:variant>
      <vt:variant>
        <vt:i4>5</vt:i4>
      </vt:variant>
      <vt:variant>
        <vt:lpwstr/>
      </vt:variant>
      <vt:variant>
        <vt:lpwstr>_Toc177543197</vt:lpwstr>
      </vt:variant>
      <vt:variant>
        <vt:i4>2031667</vt:i4>
      </vt:variant>
      <vt:variant>
        <vt:i4>26</vt:i4>
      </vt:variant>
      <vt:variant>
        <vt:i4>0</vt:i4>
      </vt:variant>
      <vt:variant>
        <vt:i4>5</vt:i4>
      </vt:variant>
      <vt:variant>
        <vt:lpwstr/>
      </vt:variant>
      <vt:variant>
        <vt:lpwstr>_Toc177543196</vt:lpwstr>
      </vt:variant>
      <vt:variant>
        <vt:i4>2031667</vt:i4>
      </vt:variant>
      <vt:variant>
        <vt:i4>20</vt:i4>
      </vt:variant>
      <vt:variant>
        <vt:i4>0</vt:i4>
      </vt:variant>
      <vt:variant>
        <vt:i4>5</vt:i4>
      </vt:variant>
      <vt:variant>
        <vt:lpwstr/>
      </vt:variant>
      <vt:variant>
        <vt:lpwstr>_Toc177543195</vt:lpwstr>
      </vt:variant>
      <vt:variant>
        <vt:i4>2031667</vt:i4>
      </vt:variant>
      <vt:variant>
        <vt:i4>14</vt:i4>
      </vt:variant>
      <vt:variant>
        <vt:i4>0</vt:i4>
      </vt:variant>
      <vt:variant>
        <vt:i4>5</vt:i4>
      </vt:variant>
      <vt:variant>
        <vt:lpwstr/>
      </vt:variant>
      <vt:variant>
        <vt:lpwstr>_Toc177543194</vt:lpwstr>
      </vt:variant>
      <vt:variant>
        <vt:i4>2031667</vt:i4>
      </vt:variant>
      <vt:variant>
        <vt:i4>8</vt:i4>
      </vt:variant>
      <vt:variant>
        <vt:i4>0</vt:i4>
      </vt:variant>
      <vt:variant>
        <vt:i4>5</vt:i4>
      </vt:variant>
      <vt:variant>
        <vt:lpwstr/>
      </vt:variant>
      <vt:variant>
        <vt:lpwstr>_Toc177543193</vt:lpwstr>
      </vt:variant>
      <vt:variant>
        <vt:i4>2031667</vt:i4>
      </vt:variant>
      <vt:variant>
        <vt:i4>2</vt:i4>
      </vt:variant>
      <vt:variant>
        <vt:i4>0</vt:i4>
      </vt:variant>
      <vt:variant>
        <vt:i4>5</vt:i4>
      </vt:variant>
      <vt:variant>
        <vt:lpwstr/>
      </vt:variant>
      <vt:variant>
        <vt:lpwstr>_Toc177543192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Glöckner</dc:creator>
  <cp:lastModifiedBy>bfrank</cp:lastModifiedBy>
  <cp:revision>15</cp:revision>
  <cp:lastPrinted>2008-10-08T16:06:00Z</cp:lastPrinted>
  <dcterms:created xsi:type="dcterms:W3CDTF">2008-06-03T16:41:00Z</dcterms:created>
  <dcterms:modified xsi:type="dcterms:W3CDTF">2008-10-28T11:48:00Z</dcterms:modified>
</cp:coreProperties>
</file>