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022" w:rsidRPr="00C028E3" w:rsidRDefault="000A5022" w:rsidP="000A5022">
      <w:pPr>
        <w:jc w:val="center"/>
        <w:rPr>
          <w:rFonts w:ascii="Times New Roman" w:hAnsi="Times New Roman"/>
          <w:b/>
          <w:sz w:val="32"/>
        </w:rPr>
      </w:pPr>
      <w:r w:rsidRPr="00C028E3">
        <w:rPr>
          <w:rFonts w:ascii="Times New Roman" w:hAnsi="Times New Roman"/>
          <w:b/>
          <w:sz w:val="32"/>
        </w:rPr>
        <w:t>Move</w:t>
      </w:r>
      <w:del w:id="0" w:author="Luke Kim" w:date="2009-05-14T10:00:00Z">
        <w:r w:rsidRPr="00C028E3" w:rsidDel="00F401D7">
          <w:rPr>
            <w:rFonts w:ascii="Times New Roman" w:hAnsi="Times New Roman"/>
            <w:b/>
            <w:sz w:val="32"/>
          </w:rPr>
          <w:delText>s</w:delText>
        </w:r>
      </w:del>
      <w:r w:rsidRPr="00C028E3">
        <w:rPr>
          <w:rFonts w:ascii="Times New Roman" w:hAnsi="Times New Roman"/>
          <w:b/>
          <w:sz w:val="32"/>
        </w:rPr>
        <w:t xml:space="preserve"> Performance Optimisation for Large Search Space using Decision Tree Learning</w:t>
      </w:r>
      <w:del w:id="1" w:author="Luke Kim" w:date="2009-05-14T10:00:00Z">
        <w:r w:rsidRPr="00C028E3" w:rsidDel="00F401D7">
          <w:rPr>
            <w:rFonts w:ascii="Times New Roman" w:hAnsi="Times New Roman"/>
            <w:b/>
            <w:sz w:val="32"/>
          </w:rPr>
          <w:delText xml:space="preserve"> Technique</w:delText>
        </w:r>
      </w:del>
      <w:r w:rsidRPr="00C028E3">
        <w:rPr>
          <w:rFonts w:ascii="Times New Roman" w:hAnsi="Times New Roman"/>
          <w:b/>
          <w:sz w:val="32"/>
        </w:rPr>
        <w:t xml:space="preserve"> </w:t>
      </w:r>
      <w:ins w:id="2" w:author="Luke Kim" w:date="2009-05-14T10:00:00Z">
        <w:r w:rsidR="00B23601">
          <w:rPr>
            <w:rFonts w:ascii="Times New Roman" w:hAnsi="Times New Roman"/>
            <w:b/>
            <w:sz w:val="32"/>
          </w:rPr>
          <w:t>with</w:t>
        </w:r>
      </w:ins>
      <w:del w:id="3" w:author="Luke Kim" w:date="2009-05-14T10:00:00Z">
        <w:r w:rsidRPr="00C028E3" w:rsidDel="00B23601">
          <w:rPr>
            <w:rFonts w:ascii="Times New Roman" w:hAnsi="Times New Roman"/>
            <w:b/>
            <w:sz w:val="32"/>
          </w:rPr>
          <w:delText>on</w:delText>
        </w:r>
      </w:del>
      <w:r w:rsidRPr="00C028E3">
        <w:rPr>
          <w:rFonts w:ascii="Times New Roman" w:hAnsi="Times New Roman"/>
          <w:b/>
          <w:sz w:val="32"/>
        </w:rPr>
        <w:t xml:space="preserve"> </w:t>
      </w:r>
      <w:ins w:id="4" w:author="Luke Kim" w:date="2009-05-14T10:00:00Z">
        <w:r w:rsidR="00B23601">
          <w:rPr>
            <w:rFonts w:ascii="Times New Roman" w:hAnsi="Times New Roman"/>
            <w:b/>
            <w:sz w:val="32"/>
          </w:rPr>
          <w:t xml:space="preserve">the </w:t>
        </w:r>
      </w:ins>
      <w:r w:rsidRPr="00C028E3">
        <w:rPr>
          <w:rFonts w:ascii="Times New Roman" w:hAnsi="Times New Roman"/>
          <w:b/>
          <w:sz w:val="32"/>
        </w:rPr>
        <w:t xml:space="preserve">Minimax Algorithm </w:t>
      </w:r>
      <w:ins w:id="5" w:author="Luke Kim" w:date="2009-05-14T10:00:00Z">
        <w:r w:rsidR="00B23601">
          <w:rPr>
            <w:rFonts w:ascii="Times New Roman" w:hAnsi="Times New Roman"/>
            <w:b/>
            <w:sz w:val="32"/>
          </w:rPr>
          <w:t>and</w:t>
        </w:r>
      </w:ins>
      <w:del w:id="6" w:author="Luke Kim" w:date="2009-05-14T10:00:00Z">
        <w:r w:rsidRPr="00C028E3" w:rsidDel="00B23601">
          <w:rPr>
            <w:rFonts w:ascii="Times New Roman" w:hAnsi="Times New Roman"/>
            <w:b/>
            <w:sz w:val="32"/>
          </w:rPr>
          <w:delText>with</w:delText>
        </w:r>
      </w:del>
      <w:r w:rsidRPr="00C028E3">
        <w:rPr>
          <w:rFonts w:ascii="Times New Roman" w:hAnsi="Times New Roman"/>
          <w:b/>
          <w:sz w:val="32"/>
        </w:rPr>
        <w:t xml:space="preserve"> Alpha-Beta Pruning</w:t>
      </w:r>
    </w:p>
    <w:p w:rsidR="000A5022" w:rsidRPr="00C028E3" w:rsidRDefault="000A5022" w:rsidP="000A5022">
      <w:pPr>
        <w:jc w:val="center"/>
        <w:rPr>
          <w:rFonts w:ascii="Times New Roman" w:hAnsi="Times New Roman"/>
          <w:b/>
          <w:sz w:val="32"/>
        </w:rPr>
      </w:pPr>
    </w:p>
    <w:p w:rsidR="009C37F9" w:rsidRPr="00C028E3" w:rsidRDefault="000A5022" w:rsidP="000A5022">
      <w:pPr>
        <w:jc w:val="center"/>
        <w:rPr>
          <w:rFonts w:ascii="Times New Roman" w:hAnsi="Times New Roman"/>
          <w:sz w:val="18"/>
        </w:rPr>
      </w:pPr>
      <w:r w:rsidRPr="00C028E3">
        <w:rPr>
          <w:rFonts w:ascii="Times New Roman" w:hAnsi="Times New Roman"/>
          <w:b/>
        </w:rPr>
        <w:t>Khong Wai Foo Andrew,</w:t>
      </w:r>
      <w:r w:rsidRPr="00C028E3">
        <w:rPr>
          <w:rFonts w:ascii="Times New Roman" w:hAnsi="Times New Roman"/>
        </w:rPr>
        <w:t xml:space="preserve"> </w:t>
      </w:r>
      <w:r w:rsidRPr="00C028E3">
        <w:rPr>
          <w:rFonts w:ascii="Times New Roman" w:hAnsi="Times New Roman"/>
          <w:b/>
        </w:rPr>
        <w:t xml:space="preserve">Sun Yick William, Samuel Winterton, </w:t>
      </w:r>
      <w:r w:rsidR="00C239C9" w:rsidRPr="00C028E3">
        <w:rPr>
          <w:rFonts w:ascii="Times New Roman" w:hAnsi="Times New Roman"/>
          <w:b/>
        </w:rPr>
        <w:t xml:space="preserve">Kim </w:t>
      </w:r>
      <w:r w:rsidR="00781EC4" w:rsidRPr="00C028E3">
        <w:rPr>
          <w:rFonts w:ascii="Times New Roman" w:hAnsi="Times New Roman"/>
          <w:b/>
        </w:rPr>
        <w:t>Tae Hyung</w:t>
      </w:r>
      <w:r w:rsidR="005C19E9" w:rsidRPr="00C028E3">
        <w:rPr>
          <w:rFonts w:ascii="Times New Roman" w:hAnsi="Times New Roman"/>
          <w:b/>
        </w:rPr>
        <w:br/>
      </w:r>
      <w:r w:rsidR="005154D4" w:rsidRPr="00C028E3">
        <w:rPr>
          <w:rFonts w:ascii="Times New Roman" w:hAnsi="Times New Roman"/>
        </w:rPr>
        <w:t>School of Computer Science &amp; Software Engineering</w:t>
      </w:r>
      <w:r w:rsidR="005C19E9" w:rsidRPr="00C028E3">
        <w:rPr>
          <w:rFonts w:ascii="Times New Roman" w:hAnsi="Times New Roman"/>
        </w:rPr>
        <w:br/>
      </w:r>
      <w:r w:rsidR="005154D4" w:rsidRPr="00C028E3">
        <w:rPr>
          <w:rFonts w:ascii="Times New Roman" w:hAnsi="Times New Roman"/>
        </w:rPr>
        <w:t>The University of Western Australia</w:t>
      </w:r>
      <w:r w:rsidR="005C19E9" w:rsidRPr="00C028E3">
        <w:rPr>
          <w:rFonts w:ascii="Times New Roman" w:hAnsi="Times New Roman"/>
        </w:rPr>
        <w:br/>
      </w:r>
      <w:r w:rsidR="005154D4" w:rsidRPr="00C028E3">
        <w:rPr>
          <w:rFonts w:ascii="Times New Roman" w:hAnsi="Times New Roman"/>
        </w:rPr>
        <w:t>35 Stirling Highway, Crawley WA 6009</w:t>
      </w:r>
      <w:r w:rsidR="005C19E9" w:rsidRPr="00C028E3">
        <w:rPr>
          <w:rFonts w:ascii="Times New Roman" w:hAnsi="Times New Roman"/>
        </w:rPr>
        <w:br/>
      </w:r>
      <w:hyperlink r:id="rId8" w:history="1">
        <w:r w:rsidR="005154D4" w:rsidRPr="00C028E3">
          <w:rPr>
            <w:rStyle w:val="Hyperlink"/>
            <w:rFonts w:ascii="Times New Roman" w:hAnsi="Times New Roman"/>
            <w:sz w:val="18"/>
          </w:rPr>
          <w:t>khongw01@student.uwa.edu.au</w:t>
        </w:r>
      </w:hyperlink>
      <w:r w:rsidR="005154D4" w:rsidRPr="00C028E3">
        <w:rPr>
          <w:rFonts w:ascii="Times New Roman" w:hAnsi="Times New Roman"/>
          <w:sz w:val="18"/>
        </w:rPr>
        <w:t xml:space="preserve">, </w:t>
      </w:r>
      <w:hyperlink r:id="rId9" w:history="1">
        <w:r w:rsidR="005154D4" w:rsidRPr="00C028E3">
          <w:rPr>
            <w:rStyle w:val="Hyperlink"/>
            <w:rFonts w:ascii="Times New Roman" w:hAnsi="Times New Roman"/>
            <w:sz w:val="18"/>
          </w:rPr>
          <w:t>suny05@student.uwa.edu.au</w:t>
        </w:r>
      </w:hyperlink>
      <w:r w:rsidR="005154D4" w:rsidRPr="00C028E3">
        <w:rPr>
          <w:rFonts w:ascii="Times New Roman" w:hAnsi="Times New Roman"/>
          <w:sz w:val="18"/>
        </w:rPr>
        <w:t xml:space="preserve">, </w:t>
      </w:r>
      <w:hyperlink r:id="rId10" w:history="1">
        <w:r w:rsidR="005154D4" w:rsidRPr="00C028E3">
          <w:rPr>
            <w:rStyle w:val="Hyperlink"/>
            <w:rFonts w:ascii="Times New Roman" w:hAnsi="Times New Roman"/>
            <w:sz w:val="18"/>
          </w:rPr>
          <w:t>wintes02@student.uwa.edu.au</w:t>
        </w:r>
      </w:hyperlink>
      <w:r w:rsidR="005154D4" w:rsidRPr="00C028E3">
        <w:rPr>
          <w:rFonts w:ascii="Times New Roman" w:hAnsi="Times New Roman"/>
          <w:sz w:val="18"/>
        </w:rPr>
        <w:t xml:space="preserve">, </w:t>
      </w:r>
      <w:hyperlink r:id="rId11" w:history="1">
        <w:r w:rsidR="009C37F9" w:rsidRPr="00C028E3">
          <w:rPr>
            <w:rStyle w:val="Hyperlink"/>
            <w:rFonts w:ascii="Times New Roman" w:hAnsi="Times New Roman"/>
            <w:sz w:val="18"/>
          </w:rPr>
          <w:t>kimt01@student.uwa.edu.au</w:t>
        </w:r>
      </w:hyperlink>
    </w:p>
    <w:p w:rsidR="009C37F9" w:rsidRPr="00C028E3" w:rsidRDefault="009C37F9" w:rsidP="000A5022">
      <w:pPr>
        <w:jc w:val="center"/>
        <w:rPr>
          <w:rFonts w:ascii="Times New Roman" w:hAnsi="Times New Roman"/>
        </w:rPr>
      </w:pPr>
    </w:p>
    <w:p w:rsidR="009C37F9" w:rsidRPr="00C028E3" w:rsidRDefault="009C37F9" w:rsidP="009C37F9">
      <w:pPr>
        <w:jc w:val="both"/>
        <w:rPr>
          <w:rFonts w:ascii="Times New Roman" w:hAnsi="Times New Roman"/>
        </w:rPr>
        <w:sectPr w:rsidR="009C37F9" w:rsidRPr="00C028E3">
          <w:pgSz w:w="11900" w:h="16840"/>
          <w:pgMar w:top="1440" w:right="1410" w:bottom="1440" w:left="1276" w:header="708" w:footer="708" w:gutter="0"/>
          <w:cols w:space="708"/>
        </w:sectPr>
      </w:pPr>
    </w:p>
    <w:p w:rsidR="00184072" w:rsidRPr="00C028E3" w:rsidRDefault="009C37F9" w:rsidP="009C37F9">
      <w:pPr>
        <w:jc w:val="both"/>
        <w:rPr>
          <w:rFonts w:ascii="Times New Roman" w:hAnsi="Times New Roman"/>
          <w:b/>
        </w:rPr>
      </w:pPr>
      <w:r w:rsidRPr="00C028E3">
        <w:rPr>
          <w:rFonts w:ascii="Times New Roman" w:hAnsi="Times New Roman"/>
          <w:b/>
        </w:rPr>
        <w:lastRenderedPageBreak/>
        <w:t>Abstract – The Minimax algorithm with alpha-beta pruning</w:t>
      </w:r>
      <w:del w:id="7" w:author="Luke Kim" w:date="2009-05-14T14:42:00Z">
        <w:r w:rsidRPr="00C028E3" w:rsidDel="007D055A">
          <w:rPr>
            <w:rFonts w:ascii="Times New Roman" w:hAnsi="Times New Roman"/>
            <w:b/>
          </w:rPr>
          <w:delText xml:space="preserve"> (or simply alpha-beta pruning)</w:delText>
        </w:r>
      </w:del>
      <w:r w:rsidRPr="00C028E3">
        <w:rPr>
          <w:rFonts w:ascii="Times New Roman" w:hAnsi="Times New Roman"/>
          <w:b/>
        </w:rPr>
        <w:t xml:space="preserve"> is commonly used in machine playing of two-player game</w:t>
      </w:r>
      <w:r w:rsidR="00504AA9" w:rsidRPr="00C028E3">
        <w:rPr>
          <w:rFonts w:ascii="Times New Roman" w:hAnsi="Times New Roman"/>
          <w:b/>
        </w:rPr>
        <w:t>s such as Tic-tac-toe and chess.</w:t>
      </w:r>
      <w:sdt>
        <w:sdtPr>
          <w:rPr>
            <w:rFonts w:ascii="Times New Roman" w:hAnsi="Times New Roman"/>
            <w:b/>
            <w:vertAlign w:val="superscript"/>
          </w:rPr>
          <w:id w:val="1180784"/>
          <w:citation/>
        </w:sdtPr>
        <w:sdtContent>
          <w:r w:rsidR="00A73725" w:rsidRPr="00C028E3">
            <w:rPr>
              <w:rFonts w:ascii="Times New Roman" w:hAnsi="Times New Roman"/>
              <w:b/>
              <w:vertAlign w:val="superscript"/>
            </w:rPr>
            <w:fldChar w:fldCharType="begin"/>
          </w:r>
          <w:r w:rsidR="00394510" w:rsidRPr="00C028E3">
            <w:rPr>
              <w:rFonts w:ascii="Times New Roman" w:hAnsi="Times New Roman"/>
              <w:b/>
              <w:vertAlign w:val="superscript"/>
            </w:rPr>
            <w:instrText xml:space="preserve"> CITATION Alp09 \l 3081 </w:instrText>
          </w:r>
          <w:r w:rsidR="00A73725" w:rsidRPr="00C028E3">
            <w:rPr>
              <w:rFonts w:ascii="Times New Roman" w:hAnsi="Times New Roman"/>
              <w:b/>
              <w:vertAlign w:val="superscript"/>
            </w:rPr>
            <w:fldChar w:fldCharType="separate"/>
          </w:r>
          <w:r w:rsidR="009816FF">
            <w:rPr>
              <w:rFonts w:ascii="Times New Roman" w:hAnsi="Times New Roman"/>
              <w:b/>
              <w:noProof/>
              <w:vertAlign w:val="superscript"/>
            </w:rPr>
            <w:t xml:space="preserve"> </w:t>
          </w:r>
          <w:r w:rsidR="009816FF" w:rsidRPr="009816FF">
            <w:rPr>
              <w:rFonts w:ascii="Times New Roman" w:hAnsi="Times New Roman"/>
              <w:noProof/>
              <w:vertAlign w:val="superscript"/>
            </w:rPr>
            <w:t>(1)</w:t>
          </w:r>
          <w:r w:rsidR="00A73725" w:rsidRPr="00C028E3">
            <w:rPr>
              <w:rFonts w:ascii="Times New Roman" w:hAnsi="Times New Roman"/>
              <w:b/>
              <w:vertAlign w:val="superscript"/>
            </w:rPr>
            <w:fldChar w:fldCharType="end"/>
          </w:r>
        </w:sdtContent>
      </w:sdt>
    </w:p>
    <w:p w:rsidR="00131178" w:rsidDel="00CD5470" w:rsidRDefault="000649B5" w:rsidP="009C37F9">
      <w:pPr>
        <w:jc w:val="both"/>
        <w:rPr>
          <w:del w:id="8" w:author="Luke Kim" w:date="2009-05-14T14:51:00Z"/>
          <w:rFonts w:ascii="Times New Roman" w:hAnsi="Times New Roman"/>
          <w:b/>
        </w:rPr>
      </w:pPr>
      <w:r w:rsidRPr="00C028E3">
        <w:rPr>
          <w:rFonts w:ascii="Times New Roman" w:hAnsi="Times New Roman"/>
          <w:b/>
        </w:rPr>
        <w:tab/>
        <w:t>In this paper, we</w:t>
      </w:r>
      <w:del w:id="9" w:author="Luke Kim" w:date="2009-05-14T14:46:00Z">
        <w:r w:rsidRPr="00C028E3" w:rsidDel="00CD5470">
          <w:rPr>
            <w:rFonts w:ascii="Times New Roman" w:hAnsi="Times New Roman"/>
            <w:b/>
          </w:rPr>
          <w:delText xml:space="preserve"> </w:delText>
        </w:r>
      </w:del>
      <w:ins w:id="10" w:author="Luke Kim" w:date="2009-05-14T14:45:00Z">
        <w:r w:rsidR="00CD5470">
          <w:rPr>
            <w:rFonts w:ascii="Times New Roman" w:hAnsi="Times New Roman"/>
            <w:b/>
          </w:rPr>
          <w:t xml:space="preserve"> </w:t>
        </w:r>
      </w:ins>
      <w:r w:rsidRPr="00C028E3">
        <w:rPr>
          <w:rFonts w:ascii="Times New Roman" w:hAnsi="Times New Roman"/>
          <w:b/>
        </w:rPr>
        <w:t>show that</w:t>
      </w:r>
      <w:r w:rsidR="00FE7817" w:rsidRPr="00C028E3">
        <w:rPr>
          <w:rFonts w:ascii="Times New Roman" w:hAnsi="Times New Roman"/>
          <w:b/>
        </w:rPr>
        <w:t xml:space="preserve"> </w:t>
      </w:r>
      <w:r w:rsidR="000C00D7" w:rsidRPr="00C028E3">
        <w:rPr>
          <w:rFonts w:ascii="Times New Roman" w:hAnsi="Times New Roman"/>
          <w:b/>
        </w:rPr>
        <w:t>an agent</w:t>
      </w:r>
      <w:r w:rsidR="00FE7817" w:rsidRPr="00C028E3">
        <w:rPr>
          <w:rFonts w:ascii="Times New Roman" w:hAnsi="Times New Roman"/>
          <w:b/>
        </w:rPr>
        <w:t xml:space="preserve"> </w:t>
      </w:r>
      <w:r w:rsidR="000C00D7" w:rsidRPr="00C028E3">
        <w:rPr>
          <w:rFonts w:ascii="Times New Roman" w:hAnsi="Times New Roman"/>
          <w:b/>
        </w:rPr>
        <w:t xml:space="preserve">using the alpha-beta pruning algorithm </w:t>
      </w:r>
      <w:ins w:id="11" w:author="Luke Kim" w:date="2009-05-14T14:46:00Z">
        <w:r w:rsidR="00CD5470">
          <w:rPr>
            <w:rFonts w:ascii="Times New Roman" w:hAnsi="Times New Roman"/>
            <w:b/>
          </w:rPr>
          <w:t xml:space="preserve">can be </w:t>
        </w:r>
        <w:r w:rsidR="00CD5470">
          <w:rPr>
            <w:rFonts w:ascii="Times New Roman" w:hAnsi="Times New Roman"/>
            <w:b/>
          </w:rPr>
          <w:t>improved</w:t>
        </w:r>
        <w:r w:rsidR="00CD5470">
          <w:rPr>
            <w:rFonts w:ascii="Times New Roman" w:hAnsi="Times New Roman"/>
            <w:b/>
          </w:rPr>
          <w:t xml:space="preserve"> by implementing machine learning</w:t>
        </w:r>
      </w:ins>
      <w:ins w:id="12" w:author="Luke Kim" w:date="2009-05-14T10:56:00Z">
        <w:r w:rsidR="006C531A">
          <w:rPr>
            <w:rFonts w:ascii="Times New Roman" w:hAnsi="Times New Roman"/>
            <w:b/>
          </w:rPr>
          <w:t>.</w:t>
        </w:r>
      </w:ins>
      <w:ins w:id="13" w:author="Luke Kim" w:date="2009-05-14T10:55:00Z">
        <w:r w:rsidR="006C531A">
          <w:rPr>
            <w:rFonts w:ascii="Times New Roman" w:hAnsi="Times New Roman"/>
            <w:b/>
          </w:rPr>
          <w:t xml:space="preserve"> </w:t>
        </w:r>
      </w:ins>
      <w:ins w:id="14" w:author="Luke Kim" w:date="2009-05-14T10:56:00Z">
        <w:r w:rsidR="00CD5470">
          <w:rPr>
            <w:rFonts w:ascii="Times New Roman" w:hAnsi="Times New Roman"/>
            <w:b/>
          </w:rPr>
          <w:t>We attempt to improve</w:t>
        </w:r>
      </w:ins>
      <w:ins w:id="15" w:author="Luke Kim" w:date="2009-05-14T14:47:00Z">
        <w:r w:rsidR="00CD5470">
          <w:rPr>
            <w:rFonts w:ascii="Times New Roman" w:hAnsi="Times New Roman"/>
            <w:b/>
          </w:rPr>
          <w:t xml:space="preserve"> the</w:t>
        </w:r>
      </w:ins>
      <w:ins w:id="16" w:author="Luke Kim" w:date="2009-05-14T10:56:00Z">
        <w:r w:rsidR="006C531A">
          <w:rPr>
            <w:rFonts w:ascii="Times New Roman" w:hAnsi="Times New Roman"/>
            <w:b/>
          </w:rPr>
          <w:t xml:space="preserve"> performance</w:t>
        </w:r>
      </w:ins>
      <w:ins w:id="17" w:author="Luke Kim" w:date="2009-05-14T14:47:00Z">
        <w:r w:rsidR="00CD5470">
          <w:rPr>
            <w:rFonts w:ascii="Times New Roman" w:hAnsi="Times New Roman"/>
            <w:b/>
          </w:rPr>
          <w:t xml:space="preserve"> of t</w:t>
        </w:r>
      </w:ins>
      <w:ins w:id="18" w:author="Luke Kim" w:date="2009-05-14T14:48:00Z">
        <w:r w:rsidR="00CD5470">
          <w:rPr>
            <w:rFonts w:ascii="Times New Roman" w:hAnsi="Times New Roman"/>
            <w:b/>
          </w:rPr>
          <w:t>he algorithm</w:t>
        </w:r>
      </w:ins>
      <w:ins w:id="19" w:author="Luke Kim" w:date="2009-05-14T10:56:00Z">
        <w:r w:rsidR="006C531A">
          <w:rPr>
            <w:rFonts w:ascii="Times New Roman" w:hAnsi="Times New Roman"/>
            <w:b/>
          </w:rPr>
          <w:t xml:space="preserve"> by applying </w:t>
        </w:r>
      </w:ins>
      <w:del w:id="20" w:author="Luke Kim" w:date="2009-05-14T10:53:00Z">
        <w:r w:rsidR="000C00D7" w:rsidRPr="00C028E3" w:rsidDel="006C531A">
          <w:rPr>
            <w:rFonts w:ascii="Times New Roman" w:hAnsi="Times New Roman"/>
            <w:b/>
          </w:rPr>
          <w:delText>will not win the game or wins the game with longer time duration than it should take with a large moves space</w:delText>
        </w:r>
        <w:r w:rsidR="00FE7817" w:rsidRPr="00C028E3" w:rsidDel="006C531A">
          <w:rPr>
            <w:rFonts w:ascii="Times New Roman" w:hAnsi="Times New Roman"/>
            <w:b/>
          </w:rPr>
          <w:delText xml:space="preserve"> in the MixMeta4 environment. </w:delText>
        </w:r>
      </w:del>
      <w:del w:id="21" w:author="Luke Kim" w:date="2009-05-14T10:56:00Z">
        <w:r w:rsidR="000C00D7" w:rsidRPr="00C028E3" w:rsidDel="006C531A">
          <w:rPr>
            <w:rFonts w:ascii="Times New Roman" w:hAnsi="Times New Roman"/>
            <w:b/>
          </w:rPr>
          <w:delText xml:space="preserve">A </w:delText>
        </w:r>
      </w:del>
      <w:ins w:id="22" w:author="Luke Kim" w:date="2009-05-14T10:56:00Z">
        <w:r w:rsidR="006C531A">
          <w:rPr>
            <w:rFonts w:ascii="Times New Roman" w:hAnsi="Times New Roman"/>
            <w:b/>
          </w:rPr>
          <w:t>D</w:t>
        </w:r>
      </w:ins>
      <w:del w:id="23" w:author="Luke Kim" w:date="2009-05-14T10:56:00Z">
        <w:r w:rsidR="000C00D7" w:rsidRPr="00C028E3" w:rsidDel="006C531A">
          <w:rPr>
            <w:rFonts w:ascii="Times New Roman" w:hAnsi="Times New Roman"/>
            <w:b/>
          </w:rPr>
          <w:delText>d</w:delText>
        </w:r>
      </w:del>
      <w:r w:rsidR="000C00D7" w:rsidRPr="00C028E3">
        <w:rPr>
          <w:rFonts w:ascii="Times New Roman" w:hAnsi="Times New Roman"/>
          <w:b/>
        </w:rPr>
        <w:t xml:space="preserve">ecision </w:t>
      </w:r>
      <w:ins w:id="24" w:author="Luke Kim" w:date="2009-05-14T10:56:00Z">
        <w:r w:rsidR="006C531A">
          <w:rPr>
            <w:rFonts w:ascii="Times New Roman" w:hAnsi="Times New Roman"/>
            <w:b/>
          </w:rPr>
          <w:t>T</w:t>
        </w:r>
      </w:ins>
      <w:del w:id="25" w:author="Luke Kim" w:date="2009-05-14T10:56:00Z">
        <w:r w:rsidR="000C00D7" w:rsidRPr="00C028E3" w:rsidDel="006C531A">
          <w:rPr>
            <w:rFonts w:ascii="Times New Roman" w:hAnsi="Times New Roman"/>
            <w:b/>
          </w:rPr>
          <w:delText>t</w:delText>
        </w:r>
      </w:del>
      <w:r w:rsidR="000C00D7" w:rsidRPr="00C028E3">
        <w:rPr>
          <w:rFonts w:ascii="Times New Roman" w:hAnsi="Times New Roman"/>
          <w:b/>
        </w:rPr>
        <w:t xml:space="preserve">ree </w:t>
      </w:r>
      <w:ins w:id="26" w:author="Luke Kim" w:date="2009-05-14T10:56:00Z">
        <w:r w:rsidR="006C531A">
          <w:rPr>
            <w:rFonts w:ascii="Times New Roman" w:hAnsi="Times New Roman"/>
            <w:b/>
          </w:rPr>
          <w:t>l</w:t>
        </w:r>
      </w:ins>
      <w:del w:id="27" w:author="Luke Kim" w:date="2009-05-14T10:56:00Z">
        <w:r w:rsidR="000C00D7" w:rsidRPr="00C028E3" w:rsidDel="006C531A">
          <w:rPr>
            <w:rFonts w:ascii="Times New Roman" w:hAnsi="Times New Roman"/>
            <w:b/>
          </w:rPr>
          <w:delText>l</w:delText>
        </w:r>
      </w:del>
      <w:r w:rsidR="000C00D7" w:rsidRPr="00C028E3">
        <w:rPr>
          <w:rFonts w:ascii="Times New Roman" w:hAnsi="Times New Roman"/>
          <w:b/>
        </w:rPr>
        <w:t>earning</w:t>
      </w:r>
      <w:del w:id="28" w:author="Luke Kim" w:date="2009-05-14T10:57:00Z">
        <w:r w:rsidR="000C00D7" w:rsidRPr="00C028E3" w:rsidDel="006C531A">
          <w:rPr>
            <w:rFonts w:ascii="Times New Roman" w:hAnsi="Times New Roman"/>
            <w:b/>
          </w:rPr>
          <w:delText xml:space="preserve"> </w:delText>
        </w:r>
      </w:del>
      <w:del w:id="29" w:author="Luke Kim" w:date="2009-05-14T10:56:00Z">
        <w:r w:rsidR="000C00D7" w:rsidRPr="00C028E3" w:rsidDel="006C531A">
          <w:rPr>
            <w:rFonts w:ascii="Times New Roman" w:hAnsi="Times New Roman"/>
            <w:b/>
          </w:rPr>
          <w:delText xml:space="preserve">technique </w:delText>
        </w:r>
      </w:del>
      <w:ins w:id="30" w:author="Luke Kim" w:date="2009-05-14T10:57:00Z">
        <w:r w:rsidR="006C531A">
          <w:rPr>
            <w:rFonts w:ascii="Times New Roman" w:hAnsi="Times New Roman"/>
            <w:b/>
          </w:rPr>
          <w:t xml:space="preserve"> and capturing sets of good moves</w:t>
        </w:r>
      </w:ins>
      <w:ins w:id="31" w:author="Luke Kim" w:date="2009-05-14T10:58:00Z">
        <w:r w:rsidR="006C531A">
          <w:rPr>
            <w:rFonts w:ascii="Times New Roman" w:hAnsi="Times New Roman"/>
            <w:b/>
          </w:rPr>
          <w:t xml:space="preserve"> to be used in later games</w:t>
        </w:r>
      </w:ins>
      <w:del w:id="32" w:author="Luke Kim" w:date="2009-05-14T10:57:00Z">
        <w:r w:rsidR="000C00D7" w:rsidRPr="00C028E3" w:rsidDel="006C531A">
          <w:rPr>
            <w:rFonts w:ascii="Times New Roman" w:hAnsi="Times New Roman"/>
            <w:b/>
          </w:rPr>
          <w:delText xml:space="preserve">will </w:delText>
        </w:r>
        <w:r w:rsidR="00DB2F13" w:rsidRPr="00C028E3" w:rsidDel="006C531A">
          <w:rPr>
            <w:rFonts w:ascii="Times New Roman" w:hAnsi="Times New Roman"/>
            <w:b/>
          </w:rPr>
          <w:delText xml:space="preserve">then </w:delText>
        </w:r>
        <w:r w:rsidR="000C00D7" w:rsidRPr="00C028E3" w:rsidDel="006C531A">
          <w:rPr>
            <w:rFonts w:ascii="Times New Roman" w:hAnsi="Times New Roman"/>
            <w:b/>
          </w:rPr>
          <w:delText>be used to decide the move that will lean towards winni</w:delText>
        </w:r>
        <w:r w:rsidR="001E3F0C" w:rsidRPr="00C028E3" w:rsidDel="006C531A">
          <w:rPr>
            <w:rFonts w:ascii="Times New Roman" w:hAnsi="Times New Roman"/>
            <w:b/>
          </w:rPr>
          <w:delText xml:space="preserve">ng the game </w:delText>
        </w:r>
        <w:r w:rsidR="00B6235E" w:rsidRPr="00C028E3" w:rsidDel="006C531A">
          <w:rPr>
            <w:rFonts w:ascii="Times New Roman" w:hAnsi="Times New Roman"/>
            <w:b/>
          </w:rPr>
          <w:delText>in the fastest possible way</w:delText>
        </w:r>
      </w:del>
      <w:r w:rsidR="00B6235E" w:rsidRPr="00C028E3">
        <w:rPr>
          <w:rFonts w:ascii="Times New Roman" w:hAnsi="Times New Roman"/>
          <w:b/>
        </w:rPr>
        <w:t xml:space="preserve">. </w:t>
      </w:r>
      <w:r w:rsidR="00833838" w:rsidRPr="00C028E3">
        <w:rPr>
          <w:rFonts w:ascii="Times New Roman" w:hAnsi="Times New Roman"/>
          <w:b/>
        </w:rPr>
        <w:t xml:space="preserve">Finally </w:t>
      </w:r>
      <w:ins w:id="33" w:author="Luke Kim" w:date="2009-05-14T10:58:00Z">
        <w:r w:rsidR="006C531A">
          <w:rPr>
            <w:rFonts w:ascii="Times New Roman" w:hAnsi="Times New Roman"/>
            <w:b/>
          </w:rPr>
          <w:t xml:space="preserve">the agent </w:t>
        </w:r>
      </w:ins>
      <w:del w:id="34" w:author="Luke Kim" w:date="2009-05-14T10:59:00Z">
        <w:r w:rsidR="00833838" w:rsidRPr="00C028E3" w:rsidDel="00D3346F">
          <w:rPr>
            <w:rFonts w:ascii="Times New Roman" w:hAnsi="Times New Roman"/>
            <w:b/>
          </w:rPr>
          <w:delText xml:space="preserve">data gathered from the decision tree </w:delText>
        </w:r>
      </w:del>
      <w:r w:rsidR="00833838" w:rsidRPr="00C028E3">
        <w:rPr>
          <w:rFonts w:ascii="Times New Roman" w:hAnsi="Times New Roman"/>
          <w:b/>
        </w:rPr>
        <w:t xml:space="preserve">will be compared with just the </w:t>
      </w:r>
      <w:ins w:id="35" w:author="Luke Kim" w:date="2009-05-14T14:48:00Z">
        <w:r w:rsidR="00CD5470">
          <w:rPr>
            <w:rFonts w:ascii="Times New Roman" w:hAnsi="Times New Roman"/>
            <w:b/>
          </w:rPr>
          <w:t xml:space="preserve">Minimax </w:t>
        </w:r>
      </w:ins>
      <w:r w:rsidR="00833838" w:rsidRPr="00C028E3">
        <w:rPr>
          <w:rFonts w:ascii="Times New Roman" w:hAnsi="Times New Roman"/>
          <w:b/>
        </w:rPr>
        <w:t>alpha-beta pruning algorithm to determine whether there is an improvement in the agent’s play.</w:t>
      </w:r>
      <w:ins w:id="36" w:author="Luke Kim" w:date="2009-05-14T14:50:00Z">
        <w:r w:rsidR="00CD5470">
          <w:rPr>
            <w:rFonts w:ascii="Times New Roman" w:hAnsi="Times New Roman"/>
            <w:b/>
          </w:rPr>
          <w:t xml:space="preserve"> </w:t>
        </w:r>
      </w:ins>
    </w:p>
    <w:p w:rsidR="00CD5470" w:rsidRPr="00C028E3" w:rsidRDefault="00CD5470" w:rsidP="009C37F9">
      <w:pPr>
        <w:jc w:val="both"/>
        <w:rPr>
          <w:ins w:id="37" w:author="Luke Kim" w:date="2009-05-14T14:51:00Z"/>
          <w:rFonts w:ascii="Times New Roman" w:hAnsi="Times New Roman"/>
          <w:b/>
        </w:rPr>
      </w:pPr>
      <w:ins w:id="38" w:author="Luke Kim" w:date="2009-05-14T14:51:00Z">
        <w:r>
          <w:rPr>
            <w:rFonts w:ascii="Times New Roman" w:hAnsi="Times New Roman"/>
            <w:b/>
          </w:rPr>
          <w:t xml:space="preserve">The results showed that there is promise in theory however it </w:t>
        </w:r>
      </w:ins>
      <w:ins w:id="39" w:author="Luke Kim" w:date="2009-05-14T14:52:00Z">
        <w:r>
          <w:rPr>
            <w:rFonts w:ascii="Times New Roman" w:hAnsi="Times New Roman"/>
            <w:b/>
          </w:rPr>
          <w:t>doesn’t</w:t>
        </w:r>
      </w:ins>
      <w:ins w:id="40" w:author="Luke Kim" w:date="2009-05-14T14:51:00Z">
        <w:r>
          <w:rPr>
            <w:rFonts w:ascii="Times New Roman" w:hAnsi="Times New Roman"/>
            <w:b/>
          </w:rPr>
          <w:t xml:space="preserve"> </w:t>
        </w:r>
      </w:ins>
      <w:ins w:id="41" w:author="Luke Kim" w:date="2009-05-14T14:52:00Z">
        <w:r>
          <w:rPr>
            <w:rFonts w:ascii="Times New Roman" w:hAnsi="Times New Roman"/>
            <w:b/>
          </w:rPr>
          <w:t xml:space="preserve">seem to be </w:t>
        </w:r>
        <w:r>
          <w:rPr>
            <w:rFonts w:ascii="Times New Roman" w:hAnsi="Times New Roman"/>
            <w:b/>
          </w:rPr>
          <w:t>feasible</w:t>
        </w:r>
        <w:r>
          <w:rPr>
            <w:rFonts w:ascii="Times New Roman" w:hAnsi="Times New Roman"/>
            <w:b/>
          </w:rPr>
          <w:t xml:space="preserve"> in this implementation. </w:t>
        </w:r>
      </w:ins>
    </w:p>
    <w:p w:rsidR="00FE7817" w:rsidRPr="00C028E3" w:rsidRDefault="00131178" w:rsidP="009C37F9">
      <w:pPr>
        <w:jc w:val="both"/>
        <w:rPr>
          <w:rFonts w:ascii="Times New Roman" w:hAnsi="Times New Roman"/>
          <w:b/>
        </w:rPr>
      </w:pPr>
      <w:r w:rsidRPr="00C028E3">
        <w:rPr>
          <w:rFonts w:ascii="Times New Roman" w:hAnsi="Times New Roman"/>
          <w:b/>
        </w:rPr>
        <w:t>[NEED TO INCLUDE WHAT WE FOUND HERE]</w:t>
      </w:r>
      <w:r w:rsidR="00833838" w:rsidRPr="00C028E3">
        <w:rPr>
          <w:rFonts w:ascii="Times New Roman" w:hAnsi="Times New Roman"/>
          <w:b/>
        </w:rPr>
        <w:t xml:space="preserve"> </w:t>
      </w:r>
    </w:p>
    <w:p w:rsidR="00DD1B71" w:rsidRPr="00C028E3" w:rsidRDefault="00FE7817" w:rsidP="009C37F9">
      <w:pPr>
        <w:jc w:val="both"/>
        <w:rPr>
          <w:rFonts w:ascii="Times New Roman" w:hAnsi="Times New Roman"/>
        </w:rPr>
      </w:pPr>
      <w:r w:rsidRPr="00C028E3">
        <w:rPr>
          <w:rFonts w:ascii="Times New Roman" w:hAnsi="Times New Roman"/>
          <w:i/>
        </w:rPr>
        <w:t>Keywords:</w:t>
      </w:r>
      <w:r w:rsidRPr="00C028E3">
        <w:rPr>
          <w:rFonts w:ascii="Times New Roman" w:hAnsi="Times New Roman"/>
        </w:rPr>
        <w:t xml:space="preserve"> Minimax, Alpha-Beta Pruning, </w:t>
      </w:r>
      <w:r w:rsidR="000B4E4B" w:rsidRPr="00C028E3">
        <w:rPr>
          <w:rFonts w:ascii="Times New Roman" w:hAnsi="Times New Roman"/>
        </w:rPr>
        <w:t>MixMeta4, Decision Tree</w:t>
      </w:r>
      <w:r w:rsidR="00525B4E" w:rsidRPr="00C028E3">
        <w:rPr>
          <w:rFonts w:ascii="Times New Roman" w:hAnsi="Times New Roman"/>
        </w:rPr>
        <w:t>, Learning</w:t>
      </w:r>
    </w:p>
    <w:p w:rsidR="00DD1B71" w:rsidRPr="00C028E3" w:rsidRDefault="00DD1B71" w:rsidP="009C37F9">
      <w:pPr>
        <w:jc w:val="both"/>
        <w:rPr>
          <w:rFonts w:ascii="Times New Roman" w:hAnsi="Times New Roman"/>
        </w:rPr>
      </w:pPr>
    </w:p>
    <w:p w:rsidR="00A73725" w:rsidRDefault="00DD1B71">
      <w:pPr>
        <w:jc w:val="both"/>
        <w:rPr>
          <w:rFonts w:ascii="Times New Roman" w:hAnsi="Times New Roman"/>
          <w:sz w:val="28"/>
        </w:rPr>
      </w:pPr>
      <w:r w:rsidRPr="00C028E3">
        <w:rPr>
          <w:rFonts w:ascii="Times New Roman" w:hAnsi="Times New Roman"/>
          <w:b/>
          <w:sz w:val="28"/>
        </w:rPr>
        <w:t>1 Introduction</w:t>
      </w:r>
    </w:p>
    <w:p w:rsidR="00A73725" w:rsidRDefault="009B0F7D" w:rsidP="00A73725">
      <w:pPr>
        <w:ind w:firstLine="284"/>
        <w:jc w:val="both"/>
        <w:rPr>
          <w:rFonts w:ascii="Times New Roman" w:hAnsi="Times New Roman"/>
        </w:rPr>
        <w:pPrChange w:id="42" w:author="Luke Kim" w:date="2009-05-14T11:00:00Z">
          <w:pPr>
            <w:jc w:val="both"/>
          </w:pPr>
        </w:pPrChange>
      </w:pPr>
      <w:r w:rsidRPr="00C028E3">
        <w:rPr>
          <w:rFonts w:ascii="Times New Roman" w:hAnsi="Times New Roman"/>
        </w:rPr>
        <w:t>The Minimax algorithm with alpha-beta pruning or simply just alpha-beta pruning algor</w:t>
      </w:r>
      <w:r w:rsidR="00BC1179" w:rsidRPr="00C028E3">
        <w:rPr>
          <w:rFonts w:ascii="Times New Roman" w:hAnsi="Times New Roman"/>
        </w:rPr>
        <w:t>ithm is more commonly used in machine playing games than the naïve Minimax algorithm</w:t>
      </w:r>
      <w:ins w:id="43" w:author="Luke Kim" w:date="2009-05-14T11:00:00Z">
        <w:r w:rsidR="007C2D75">
          <w:rPr>
            <w:rFonts w:ascii="Times New Roman" w:hAnsi="Times New Roman"/>
          </w:rPr>
          <w:t xml:space="preserve">. It </w:t>
        </w:r>
      </w:ins>
      <w:del w:id="44" w:author="Luke Kim" w:date="2009-05-14T11:00:00Z">
        <w:r w:rsidR="002A02C1" w:rsidRPr="00C028E3" w:rsidDel="007C2D75">
          <w:rPr>
            <w:rFonts w:ascii="Times New Roman" w:hAnsi="Times New Roman"/>
          </w:rPr>
          <w:delText xml:space="preserve">, </w:delText>
        </w:r>
      </w:del>
      <w:r w:rsidR="002A02C1" w:rsidRPr="00C028E3">
        <w:rPr>
          <w:rFonts w:ascii="Times New Roman" w:hAnsi="Times New Roman"/>
        </w:rPr>
        <w:t>general</w:t>
      </w:r>
      <w:del w:id="45" w:author="Luke Kim" w:date="2009-05-14T11:00:00Z">
        <w:r w:rsidR="002A02C1" w:rsidRPr="00C028E3" w:rsidDel="007C2D75">
          <w:rPr>
            <w:rFonts w:ascii="Times New Roman" w:hAnsi="Times New Roman"/>
          </w:rPr>
          <w:delText>ly</w:delText>
        </w:r>
      </w:del>
      <w:r w:rsidR="002A02C1" w:rsidRPr="00C028E3">
        <w:rPr>
          <w:rFonts w:ascii="Times New Roman" w:hAnsi="Times New Roman"/>
        </w:rPr>
        <w:t xml:space="preserve"> p</w:t>
      </w:r>
      <w:r w:rsidR="00F92461" w:rsidRPr="00C028E3">
        <w:rPr>
          <w:rFonts w:ascii="Times New Roman" w:hAnsi="Times New Roman"/>
        </w:rPr>
        <w:t>erform</w:t>
      </w:r>
      <w:ins w:id="46" w:author="Luke Kim" w:date="2009-05-14T11:00:00Z">
        <w:r w:rsidR="007C2D75">
          <w:rPr>
            <w:rFonts w:ascii="Times New Roman" w:hAnsi="Times New Roman"/>
          </w:rPr>
          <w:t>s</w:t>
        </w:r>
      </w:ins>
      <w:del w:id="47" w:author="Luke Kim" w:date="2009-05-14T11:00:00Z">
        <w:r w:rsidR="002A02C1" w:rsidRPr="00C028E3" w:rsidDel="007C2D75">
          <w:rPr>
            <w:rFonts w:ascii="Times New Roman" w:hAnsi="Times New Roman"/>
          </w:rPr>
          <w:delText>ing</w:delText>
        </w:r>
      </w:del>
      <w:r w:rsidR="00F92461" w:rsidRPr="00C028E3">
        <w:rPr>
          <w:rFonts w:ascii="Times New Roman" w:hAnsi="Times New Roman"/>
        </w:rPr>
        <w:t xml:space="preserve"> better </w:t>
      </w:r>
      <w:ins w:id="48" w:author="Luke Kim" w:date="2009-05-14T11:00:00Z">
        <w:r w:rsidR="00C11884">
          <w:rPr>
            <w:rFonts w:ascii="Times New Roman" w:hAnsi="Times New Roman"/>
          </w:rPr>
          <w:t xml:space="preserve">than just Minimax </w:t>
        </w:r>
      </w:ins>
      <w:r w:rsidR="002A02C1" w:rsidRPr="00C028E3">
        <w:rPr>
          <w:rFonts w:ascii="Times New Roman" w:hAnsi="Times New Roman"/>
        </w:rPr>
        <w:t xml:space="preserve">by </w:t>
      </w:r>
      <w:r w:rsidR="00562EB1" w:rsidRPr="00C028E3">
        <w:rPr>
          <w:rFonts w:ascii="Times New Roman" w:hAnsi="Times New Roman"/>
        </w:rPr>
        <w:t>prun</w:t>
      </w:r>
      <w:r w:rsidR="009477E7" w:rsidRPr="00C028E3">
        <w:rPr>
          <w:rFonts w:ascii="Times New Roman" w:hAnsi="Times New Roman"/>
        </w:rPr>
        <w:t>ing</w:t>
      </w:r>
      <w:r w:rsidR="00562EB1" w:rsidRPr="00C028E3">
        <w:rPr>
          <w:rFonts w:ascii="Times New Roman" w:hAnsi="Times New Roman"/>
        </w:rPr>
        <w:t xml:space="preserve"> away search paths</w:t>
      </w:r>
      <w:r w:rsidR="00F92461" w:rsidRPr="00C028E3">
        <w:rPr>
          <w:rFonts w:ascii="Times New Roman" w:hAnsi="Times New Roman"/>
        </w:rPr>
        <w:t xml:space="preserve"> and </w:t>
      </w:r>
      <w:r w:rsidR="001E3FEA" w:rsidRPr="00C028E3">
        <w:rPr>
          <w:rFonts w:ascii="Times New Roman" w:hAnsi="Times New Roman"/>
        </w:rPr>
        <w:t xml:space="preserve">thus </w:t>
      </w:r>
      <w:r w:rsidR="00F92461" w:rsidRPr="00C028E3">
        <w:rPr>
          <w:rFonts w:ascii="Times New Roman" w:hAnsi="Times New Roman"/>
        </w:rPr>
        <w:t>reducing the size of the search space</w:t>
      </w:r>
      <w:r w:rsidR="00562EB1" w:rsidRPr="00C028E3">
        <w:rPr>
          <w:rFonts w:ascii="Times New Roman" w:hAnsi="Times New Roman"/>
        </w:rPr>
        <w:t>.</w:t>
      </w:r>
    </w:p>
    <w:p w:rsidR="00A73725" w:rsidRDefault="00BC1179">
      <w:pPr>
        <w:jc w:val="both"/>
        <w:rPr>
          <w:rFonts w:ascii="Times New Roman" w:hAnsi="Times New Roman"/>
        </w:rPr>
      </w:pPr>
      <w:r w:rsidRPr="00C028E3">
        <w:rPr>
          <w:rFonts w:ascii="Times New Roman" w:hAnsi="Times New Roman"/>
        </w:rPr>
        <w:lastRenderedPageBreak/>
        <w:tab/>
      </w:r>
      <w:r w:rsidR="00AF2AF9" w:rsidRPr="00C028E3">
        <w:rPr>
          <w:rFonts w:ascii="Times New Roman" w:hAnsi="Times New Roman"/>
        </w:rPr>
        <w:t xml:space="preserve">In the MixMeta4 environment, an agent </w:t>
      </w:r>
      <w:r w:rsidR="00D00BF1" w:rsidRPr="00C028E3">
        <w:rPr>
          <w:rFonts w:ascii="Times New Roman" w:hAnsi="Times New Roman"/>
        </w:rPr>
        <w:t>that utilise</w:t>
      </w:r>
      <w:r w:rsidR="00FE4224" w:rsidRPr="00C028E3">
        <w:rPr>
          <w:rFonts w:ascii="Times New Roman" w:hAnsi="Times New Roman"/>
        </w:rPr>
        <w:t>s</w:t>
      </w:r>
      <w:r w:rsidR="00D00BF1" w:rsidRPr="00C028E3">
        <w:rPr>
          <w:rFonts w:ascii="Times New Roman" w:hAnsi="Times New Roman"/>
        </w:rPr>
        <w:t xml:space="preserve"> </w:t>
      </w:r>
      <w:r w:rsidR="00AF2AF9" w:rsidRPr="00C028E3">
        <w:rPr>
          <w:rFonts w:ascii="Times New Roman" w:hAnsi="Times New Roman"/>
        </w:rPr>
        <w:t xml:space="preserve">the alpha-beta pruning algorithm </w:t>
      </w:r>
      <w:r w:rsidR="00ED19F7" w:rsidRPr="00C028E3">
        <w:rPr>
          <w:rFonts w:ascii="Times New Roman" w:hAnsi="Times New Roman"/>
        </w:rPr>
        <w:t xml:space="preserve">is expected </w:t>
      </w:r>
      <w:r w:rsidR="00AF2AF9" w:rsidRPr="00C028E3">
        <w:rPr>
          <w:rFonts w:ascii="Times New Roman" w:hAnsi="Times New Roman"/>
        </w:rPr>
        <w:t xml:space="preserve">to win </w:t>
      </w:r>
      <w:r w:rsidR="008850A9" w:rsidRPr="00C028E3">
        <w:rPr>
          <w:rFonts w:ascii="Times New Roman" w:hAnsi="Times New Roman"/>
        </w:rPr>
        <w:t xml:space="preserve">a </w:t>
      </w:r>
      <w:r w:rsidR="00AF2AF9" w:rsidRPr="00C028E3">
        <w:rPr>
          <w:rFonts w:ascii="Times New Roman" w:hAnsi="Times New Roman"/>
        </w:rPr>
        <w:t xml:space="preserve">game against an agent that </w:t>
      </w:r>
      <w:r w:rsidR="008850A9" w:rsidRPr="00C028E3">
        <w:rPr>
          <w:rFonts w:ascii="Times New Roman" w:hAnsi="Times New Roman"/>
        </w:rPr>
        <w:t xml:space="preserve">simply </w:t>
      </w:r>
      <w:r w:rsidR="00AF2AF9" w:rsidRPr="00C028E3">
        <w:rPr>
          <w:rFonts w:ascii="Times New Roman" w:hAnsi="Times New Roman"/>
        </w:rPr>
        <w:t>chooses random moves</w:t>
      </w:r>
      <w:r w:rsidR="008850A9" w:rsidRPr="00C028E3">
        <w:rPr>
          <w:rFonts w:ascii="Times New Roman" w:hAnsi="Times New Roman"/>
        </w:rPr>
        <w:t xml:space="preserve">. </w:t>
      </w:r>
      <w:r w:rsidR="00AF2AF9" w:rsidRPr="00C028E3">
        <w:rPr>
          <w:rFonts w:ascii="Times New Roman" w:hAnsi="Times New Roman"/>
        </w:rPr>
        <w:t>However, when played against more intelligent agent</w:t>
      </w:r>
      <w:r w:rsidR="00BF370B" w:rsidRPr="00C028E3">
        <w:rPr>
          <w:rFonts w:ascii="Times New Roman" w:hAnsi="Times New Roman"/>
        </w:rPr>
        <w:t>s</w:t>
      </w:r>
      <w:r w:rsidR="00AF2AF9" w:rsidRPr="00C028E3">
        <w:rPr>
          <w:rFonts w:ascii="Times New Roman" w:hAnsi="Times New Roman"/>
        </w:rPr>
        <w:t xml:space="preserve"> such as Hal,</w:t>
      </w:r>
      <w:r w:rsidR="00C604CD" w:rsidRPr="00C028E3">
        <w:rPr>
          <w:rFonts w:ascii="Times New Roman" w:hAnsi="Times New Roman"/>
        </w:rPr>
        <w:t xml:space="preserve"> </w:t>
      </w:r>
      <w:r w:rsidR="009452F8" w:rsidRPr="00C028E3">
        <w:rPr>
          <w:rFonts w:ascii="Times New Roman" w:hAnsi="Times New Roman"/>
        </w:rPr>
        <w:t xml:space="preserve">its endgame performance is lacking, often producing moves </w:t>
      </w:r>
      <w:r w:rsidR="00C604CD" w:rsidRPr="00C028E3">
        <w:rPr>
          <w:rFonts w:ascii="Times New Roman" w:hAnsi="Times New Roman"/>
        </w:rPr>
        <w:t>backwards or away from the opposition</w:t>
      </w:r>
      <w:r w:rsidR="009452F8" w:rsidRPr="00C028E3">
        <w:rPr>
          <w:rFonts w:ascii="Times New Roman" w:hAnsi="Times New Roman"/>
        </w:rPr>
        <w:t xml:space="preserve">, </w:t>
      </w:r>
      <w:r w:rsidR="002A4522" w:rsidRPr="00C028E3">
        <w:rPr>
          <w:rFonts w:ascii="Times New Roman" w:hAnsi="Times New Roman"/>
        </w:rPr>
        <w:t>losing</w:t>
      </w:r>
      <w:r w:rsidR="009452F8" w:rsidRPr="00C028E3">
        <w:rPr>
          <w:rFonts w:ascii="Times New Roman" w:hAnsi="Times New Roman"/>
        </w:rPr>
        <w:t xml:space="preserve"> the game.</w:t>
      </w:r>
    </w:p>
    <w:p w:rsidR="00A73725" w:rsidRDefault="001C18AD">
      <w:pPr>
        <w:jc w:val="both"/>
        <w:rPr>
          <w:rFonts w:ascii="Times New Roman" w:hAnsi="Times New Roman"/>
        </w:rPr>
      </w:pPr>
      <w:r w:rsidRPr="00C028E3">
        <w:rPr>
          <w:rFonts w:ascii="Times New Roman" w:hAnsi="Times New Roman"/>
        </w:rPr>
        <w:tab/>
        <w:t xml:space="preserve">In this paper, we investigate the effect of allowing the agent to learn </w:t>
      </w:r>
      <w:r w:rsidR="00591A7A" w:rsidRPr="00C028E3">
        <w:rPr>
          <w:rFonts w:ascii="Times New Roman" w:hAnsi="Times New Roman"/>
        </w:rPr>
        <w:t xml:space="preserve">better moves from playing </w:t>
      </w:r>
      <w:r w:rsidR="000127BF" w:rsidRPr="00C028E3">
        <w:rPr>
          <w:rFonts w:ascii="Times New Roman" w:hAnsi="Times New Roman"/>
        </w:rPr>
        <w:t xml:space="preserve">agents such as </w:t>
      </w:r>
      <w:r w:rsidR="00591A7A" w:rsidRPr="00C028E3">
        <w:rPr>
          <w:rFonts w:ascii="Times New Roman" w:hAnsi="Times New Roman"/>
        </w:rPr>
        <w:t xml:space="preserve">Hal, where the result </w:t>
      </w:r>
      <w:ins w:id="49" w:author="Luke Kim" w:date="2009-05-14T11:02:00Z">
        <w:r w:rsidR="005C15C7">
          <w:rPr>
            <w:rFonts w:ascii="Times New Roman" w:hAnsi="Times New Roman"/>
          </w:rPr>
          <w:t xml:space="preserve">set </w:t>
        </w:r>
      </w:ins>
      <w:del w:id="50" w:author="Luke Kim" w:date="2009-05-14T11:02:00Z">
        <w:r w:rsidR="00006D75" w:rsidRPr="00C028E3" w:rsidDel="005C15C7">
          <w:rPr>
            <w:rFonts w:ascii="Times New Roman" w:hAnsi="Times New Roman"/>
          </w:rPr>
          <w:delText>probabilities</w:delText>
        </w:r>
        <w:r w:rsidR="00591A7A" w:rsidRPr="00C028E3" w:rsidDel="005C15C7">
          <w:rPr>
            <w:rFonts w:ascii="Times New Roman" w:hAnsi="Times New Roman"/>
          </w:rPr>
          <w:delText xml:space="preserve"> </w:delText>
        </w:r>
      </w:del>
      <w:r w:rsidR="00591A7A" w:rsidRPr="00C028E3">
        <w:rPr>
          <w:rFonts w:ascii="Times New Roman" w:hAnsi="Times New Roman"/>
        </w:rPr>
        <w:t>are gathered using Decision Tree</w:t>
      </w:r>
      <w:r w:rsidR="006A6191">
        <w:rPr>
          <w:rFonts w:ascii="Times New Roman" w:hAnsi="Times New Roman"/>
        </w:rPr>
        <w:t>s</w:t>
      </w:r>
      <w:r w:rsidR="00591A7A" w:rsidRPr="00C028E3">
        <w:rPr>
          <w:rFonts w:ascii="Times New Roman" w:hAnsi="Times New Roman"/>
        </w:rPr>
        <w:t xml:space="preserve"> and stored for future games.</w:t>
      </w:r>
    </w:p>
    <w:p w:rsidR="00A73725" w:rsidRDefault="00EA5637" w:rsidP="00A73725">
      <w:pPr>
        <w:ind w:firstLine="284"/>
        <w:jc w:val="both"/>
        <w:rPr>
          <w:rFonts w:ascii="Times New Roman" w:hAnsi="Times New Roman"/>
        </w:rPr>
        <w:pPrChange w:id="51" w:author="Luke Kim" w:date="2009-05-14T11:02:00Z">
          <w:pPr>
            <w:jc w:val="both"/>
          </w:pPr>
        </w:pPrChange>
      </w:pPr>
      <w:r w:rsidRPr="00C028E3">
        <w:rPr>
          <w:rFonts w:ascii="Times New Roman" w:hAnsi="Times New Roman"/>
        </w:rPr>
        <w:t xml:space="preserve">Therefore our hypothesis </w:t>
      </w:r>
      <w:del w:id="52" w:author="Luke Kim" w:date="2009-05-14T10:15:00Z">
        <w:r w:rsidRPr="00C028E3" w:rsidDel="00AF7ACD">
          <w:rPr>
            <w:rFonts w:ascii="Times New Roman" w:hAnsi="Times New Roman"/>
          </w:rPr>
          <w:delText>is,</w:delText>
        </w:r>
      </w:del>
      <w:ins w:id="53" w:author="Luke Kim" w:date="2009-05-14T10:15:00Z">
        <w:r w:rsidR="00AF7ACD" w:rsidRPr="00C028E3">
          <w:rPr>
            <w:rFonts w:ascii="Times New Roman" w:hAnsi="Times New Roman"/>
          </w:rPr>
          <w:t>is</w:t>
        </w:r>
      </w:ins>
      <w:r w:rsidRPr="00C028E3">
        <w:rPr>
          <w:rFonts w:ascii="Times New Roman" w:hAnsi="Times New Roman"/>
        </w:rPr>
        <w:t xml:space="preserve"> that an A</w:t>
      </w:r>
      <w:r w:rsidR="001C18AD" w:rsidRPr="00C028E3">
        <w:rPr>
          <w:rFonts w:ascii="Times New Roman" w:hAnsi="Times New Roman"/>
        </w:rPr>
        <w:t xml:space="preserve">gent that uses </w:t>
      </w:r>
      <w:r w:rsidRPr="00C028E3">
        <w:rPr>
          <w:rFonts w:ascii="Times New Roman" w:hAnsi="Times New Roman"/>
        </w:rPr>
        <w:t xml:space="preserve">the </w:t>
      </w:r>
      <w:r w:rsidR="001C18AD" w:rsidRPr="00C028E3">
        <w:rPr>
          <w:rFonts w:ascii="Times New Roman" w:hAnsi="Times New Roman"/>
        </w:rPr>
        <w:t xml:space="preserve">Decision Tree learning technique will make beneficial </w:t>
      </w:r>
      <w:r w:rsidR="00D81402" w:rsidRPr="00C028E3">
        <w:rPr>
          <w:rFonts w:ascii="Times New Roman" w:hAnsi="Times New Roman"/>
        </w:rPr>
        <w:t>moves that</w:t>
      </w:r>
      <w:r w:rsidR="0078108D" w:rsidRPr="00C028E3">
        <w:rPr>
          <w:rFonts w:ascii="Times New Roman" w:hAnsi="Times New Roman"/>
        </w:rPr>
        <w:t xml:space="preserve"> will </w:t>
      </w:r>
      <w:r w:rsidRPr="00C028E3">
        <w:rPr>
          <w:rFonts w:ascii="Times New Roman" w:hAnsi="Times New Roman"/>
        </w:rPr>
        <w:t xml:space="preserve">improve </w:t>
      </w:r>
      <w:r w:rsidR="00006D75" w:rsidRPr="00C028E3">
        <w:rPr>
          <w:rFonts w:ascii="Times New Roman" w:hAnsi="Times New Roman"/>
        </w:rPr>
        <w:t>its</w:t>
      </w:r>
      <w:r w:rsidRPr="00C028E3">
        <w:rPr>
          <w:rFonts w:ascii="Times New Roman" w:hAnsi="Times New Roman"/>
        </w:rPr>
        <w:t xml:space="preserve"> game playing performance over an</w:t>
      </w:r>
      <w:r w:rsidR="00E34DBD" w:rsidRPr="00C028E3">
        <w:rPr>
          <w:rFonts w:ascii="Times New Roman" w:hAnsi="Times New Roman"/>
        </w:rPr>
        <w:t xml:space="preserve"> agent that</w:t>
      </w:r>
      <w:r w:rsidR="0078108D" w:rsidRPr="00C028E3">
        <w:rPr>
          <w:rFonts w:ascii="Times New Roman" w:hAnsi="Times New Roman"/>
        </w:rPr>
        <w:t xml:space="preserve"> </w:t>
      </w:r>
      <w:r w:rsidRPr="00C028E3">
        <w:rPr>
          <w:rFonts w:ascii="Times New Roman" w:hAnsi="Times New Roman"/>
        </w:rPr>
        <w:t>simply uses only Alpha-Beta Pruning.</w:t>
      </w:r>
    </w:p>
    <w:p w:rsidR="00A73725" w:rsidRDefault="00DC754D" w:rsidP="00A73725">
      <w:pPr>
        <w:ind w:firstLine="284"/>
        <w:jc w:val="both"/>
        <w:rPr>
          <w:rFonts w:ascii="Times New Roman" w:hAnsi="Times New Roman" w:cs="Times New Roman"/>
        </w:rPr>
        <w:pPrChange w:id="54" w:author="Luke Kim" w:date="2009-05-14T11:02:00Z">
          <w:pPr>
            <w:jc w:val="both"/>
          </w:pPr>
        </w:pPrChange>
      </w:pPr>
      <w:r w:rsidRPr="00C028E3">
        <w:rPr>
          <w:rFonts w:ascii="Times New Roman" w:hAnsi="Times New Roman"/>
        </w:rPr>
        <w:t xml:space="preserve">In section 2 we describe our method for capturing </w:t>
      </w:r>
      <w:r w:rsidRPr="00C028E3">
        <w:rPr>
          <w:rFonts w:ascii="Times New Roman" w:hAnsi="Times New Roman"/>
          <w:i/>
        </w:rPr>
        <w:t>good</w:t>
      </w:r>
      <w:r w:rsidRPr="00C028E3">
        <w:rPr>
          <w:rFonts w:ascii="Times New Roman" w:hAnsi="Times New Roman"/>
        </w:rPr>
        <w:t xml:space="preserve"> moves using Decision Tree learning, and in section 3 show the effect of </w:t>
      </w:r>
      <w:r w:rsidRPr="003F7EE1">
        <w:rPr>
          <w:rFonts w:ascii="Times New Roman" w:hAnsi="Times New Roman" w:cs="Times New Roman"/>
        </w:rPr>
        <w:t xml:space="preserve">applying this </w:t>
      </w:r>
      <w:r w:rsidRPr="003F7EE1">
        <w:rPr>
          <w:rFonts w:ascii="Times New Roman" w:hAnsi="Times New Roman" w:cs="Times New Roman"/>
          <w:i/>
        </w:rPr>
        <w:t>learnt knowledge</w:t>
      </w:r>
      <w:r w:rsidRPr="003F7EE1">
        <w:rPr>
          <w:rFonts w:ascii="Times New Roman" w:hAnsi="Times New Roman" w:cs="Times New Roman"/>
        </w:rPr>
        <w:t xml:space="preserve"> against agents such as Hal that have </w:t>
      </w:r>
      <w:r w:rsidR="00006D75" w:rsidRPr="003F7EE1">
        <w:rPr>
          <w:rFonts w:ascii="Times New Roman" w:hAnsi="Times New Roman" w:cs="Times New Roman"/>
        </w:rPr>
        <w:t>historically</w:t>
      </w:r>
      <w:r w:rsidRPr="003F7EE1">
        <w:rPr>
          <w:rFonts w:ascii="Times New Roman" w:hAnsi="Times New Roman" w:cs="Times New Roman"/>
        </w:rPr>
        <w:t xml:space="preserve"> performed well against a Alpha-Beta Pruning agent.</w:t>
      </w:r>
    </w:p>
    <w:p w:rsidR="00A73725" w:rsidRPr="00A73725" w:rsidRDefault="00854A8E" w:rsidP="00A73725">
      <w:pPr>
        <w:ind w:firstLine="284"/>
        <w:jc w:val="both"/>
        <w:rPr>
          <w:rFonts w:ascii="Times New Roman" w:hAnsi="Times New Roman" w:cs="Times New Roman"/>
          <w:b/>
          <w:rPrChange w:id="55" w:author="Luke Kim" w:date="2009-05-14T09:59:00Z">
            <w:rPr>
              <w:rFonts w:ascii="Times New Roman" w:hAnsi="Times New Roman"/>
              <w:b/>
              <w:sz w:val="28"/>
            </w:rPr>
          </w:rPrChange>
        </w:rPr>
        <w:pPrChange w:id="56" w:author="Luke Kim" w:date="2009-05-14T11:02:00Z">
          <w:pPr>
            <w:jc w:val="both"/>
          </w:pPr>
        </w:pPrChange>
      </w:pPr>
      <w:r w:rsidRPr="003F7EE1">
        <w:rPr>
          <w:rFonts w:ascii="Times New Roman" w:hAnsi="Times New Roman" w:cs="Times New Roman"/>
        </w:rPr>
        <w:t>Finally we discuss in a more general sense what implications our results have for not only game playing, but also machine learning.</w:t>
      </w:r>
      <w:r w:rsidR="00A73725" w:rsidRPr="00A73725">
        <w:rPr>
          <w:rFonts w:ascii="Times New Roman" w:hAnsi="Times New Roman" w:cs="Times New Roman"/>
          <w:b/>
          <w:rPrChange w:id="57" w:author="Luke Kim" w:date="2009-05-14T09:59:00Z">
            <w:rPr>
              <w:rFonts w:ascii="Times New Roman" w:hAnsi="Times New Roman"/>
              <w:b/>
              <w:sz w:val="28"/>
            </w:rPr>
          </w:rPrChange>
        </w:rPr>
        <w:t xml:space="preserve"> </w:t>
      </w:r>
    </w:p>
    <w:p w:rsidR="00A73725" w:rsidRPr="00A73725" w:rsidRDefault="00A73725">
      <w:pPr>
        <w:jc w:val="both"/>
        <w:rPr>
          <w:rFonts w:ascii="Times New Roman" w:hAnsi="Times New Roman" w:cs="Times New Roman"/>
          <w:b/>
          <w:rPrChange w:id="58" w:author="Luke Kim" w:date="2009-05-14T09:59:00Z">
            <w:rPr>
              <w:rFonts w:ascii="Times New Roman" w:hAnsi="Times New Roman"/>
              <w:b/>
              <w:sz w:val="28"/>
            </w:rPr>
          </w:rPrChange>
        </w:rPr>
      </w:pPr>
      <w:r w:rsidRPr="00A73725">
        <w:rPr>
          <w:rFonts w:ascii="Times New Roman" w:hAnsi="Times New Roman" w:cs="Times New Roman"/>
          <w:b/>
          <w:rPrChange w:id="59" w:author="Luke Kim" w:date="2009-05-14T09:59:00Z">
            <w:rPr>
              <w:rFonts w:ascii="Times New Roman" w:hAnsi="Times New Roman"/>
              <w:b/>
              <w:sz w:val="28"/>
            </w:rPr>
          </w:rPrChange>
        </w:rPr>
        <w:t>2 Method</w:t>
      </w:r>
    </w:p>
    <w:p w:rsidR="00A73725" w:rsidRPr="00A73725" w:rsidRDefault="00A73725" w:rsidP="00A73725">
      <w:pPr>
        <w:jc w:val="both"/>
        <w:rPr>
          <w:rFonts w:ascii="Times New Roman" w:hAnsi="Times New Roman" w:cs="Times New Roman"/>
          <w:b/>
          <w:rPrChange w:id="60" w:author="Luke Kim" w:date="2009-05-14T09:59:00Z">
            <w:rPr>
              <w:rFonts w:ascii="Times New Roman" w:hAnsi="Times New Roman"/>
              <w:b/>
              <w:sz w:val="28"/>
            </w:rPr>
          </w:rPrChange>
        </w:rPr>
        <w:pPrChange w:id="61" w:author="Luke Kim" w:date="2009-05-14T10:46:00Z">
          <w:pPr/>
        </w:pPrChange>
      </w:pPr>
      <w:r w:rsidRPr="00A73725">
        <w:rPr>
          <w:rFonts w:ascii="Times New Roman" w:hAnsi="Times New Roman" w:cs="Times New Roman"/>
          <w:b/>
          <w:rPrChange w:id="62" w:author="Luke Kim" w:date="2009-05-14T09:59:00Z">
            <w:rPr>
              <w:rFonts w:ascii="Times New Roman" w:hAnsi="Times New Roman"/>
              <w:b/>
              <w:sz w:val="28"/>
            </w:rPr>
          </w:rPrChange>
        </w:rPr>
        <w:t xml:space="preserve">2.1 </w:t>
      </w:r>
      <w:del w:id="63" w:author="Luke Kim" w:date="2009-05-14T09:58:00Z">
        <w:r w:rsidRPr="00A73725">
          <w:rPr>
            <w:rFonts w:ascii="Times New Roman" w:hAnsi="Times New Roman" w:cs="Times New Roman"/>
            <w:b/>
            <w:rPrChange w:id="64" w:author="Luke Kim" w:date="2009-05-14T09:59:00Z">
              <w:rPr>
                <w:rFonts w:ascii="Times New Roman" w:hAnsi="Times New Roman"/>
                <w:b/>
                <w:sz w:val="28"/>
              </w:rPr>
            </w:rPrChange>
          </w:rPr>
          <w:delText>Learning Decision Trees</w:delText>
        </w:r>
      </w:del>
      <w:ins w:id="65" w:author="Luke Kim" w:date="2009-05-14T09:58:00Z">
        <w:r w:rsidRPr="00A73725">
          <w:rPr>
            <w:rFonts w:ascii="Times New Roman" w:hAnsi="Times New Roman" w:cs="Times New Roman"/>
            <w:b/>
            <w:rPrChange w:id="66" w:author="Luke Kim" w:date="2009-05-14T09:59:00Z">
              <w:rPr>
                <w:rFonts w:ascii="Times New Roman" w:hAnsi="Times New Roman"/>
                <w:b/>
                <w:sz w:val="28"/>
              </w:rPr>
            </w:rPrChange>
          </w:rPr>
          <w:t>De</w:t>
        </w:r>
      </w:ins>
      <w:ins w:id="67" w:author="Luke Kim" w:date="2009-05-14T09:59:00Z">
        <w:r w:rsidRPr="00A73725">
          <w:rPr>
            <w:rFonts w:ascii="Times New Roman" w:hAnsi="Times New Roman" w:cs="Times New Roman"/>
            <w:b/>
            <w:rPrChange w:id="68" w:author="Luke Kim" w:date="2009-05-14T09:59:00Z">
              <w:rPr>
                <w:rFonts w:ascii="Times New Roman" w:hAnsi="Times New Roman"/>
                <w:b/>
                <w:sz w:val="28"/>
              </w:rPr>
            </w:rPrChange>
          </w:rPr>
          <w:t>cision Tree Training Sets</w:t>
        </w:r>
      </w:ins>
    </w:p>
    <w:p w:rsidR="00A73725" w:rsidRPr="00A73725" w:rsidRDefault="00A73725" w:rsidP="00A73725">
      <w:pPr>
        <w:ind w:firstLine="284"/>
        <w:jc w:val="both"/>
        <w:rPr>
          <w:rFonts w:ascii="Times New Roman" w:hAnsi="Times New Roman" w:cs="Times New Roman"/>
          <w:rPrChange w:id="69" w:author="Luke Kim" w:date="2009-05-14T09:59:00Z">
            <w:rPr/>
          </w:rPrChange>
        </w:rPr>
        <w:pPrChange w:id="70" w:author="Luke Kim" w:date="2009-05-14T11:03:00Z">
          <w:pPr/>
        </w:pPrChange>
      </w:pPr>
      <w:r w:rsidRPr="00A73725">
        <w:rPr>
          <w:rFonts w:ascii="Times New Roman" w:hAnsi="Times New Roman" w:cs="Times New Roman"/>
          <w:rPrChange w:id="71" w:author="Luke Kim" w:date="2009-05-14T09:59:00Z">
            <w:rPr/>
          </w:rPrChange>
        </w:rPr>
        <w:lastRenderedPageBreak/>
        <w:t xml:space="preserve">To effectively "teach" our Agent </w:t>
      </w:r>
      <w:ins w:id="72" w:author="Luke Kim" w:date="2009-05-14T11:03:00Z">
        <w:r w:rsidR="00D45818">
          <w:rPr>
            <w:rFonts w:ascii="Times New Roman" w:hAnsi="Times New Roman" w:cs="Times New Roman"/>
          </w:rPr>
          <w:t xml:space="preserve">a good set of </w:t>
        </w:r>
      </w:ins>
      <w:del w:id="73" w:author="Luke Kim" w:date="2009-05-14T11:03:00Z">
        <w:r w:rsidRPr="00A73725">
          <w:rPr>
            <w:rFonts w:ascii="Times New Roman" w:hAnsi="Times New Roman" w:cs="Times New Roman"/>
            <w:rPrChange w:id="74" w:author="Luke Kim" w:date="2009-05-14T09:59:00Z">
              <w:rPr/>
            </w:rPrChange>
          </w:rPr>
          <w:delText xml:space="preserve">what the best </w:delText>
        </w:r>
      </w:del>
      <w:r w:rsidRPr="00A73725">
        <w:rPr>
          <w:rFonts w:ascii="Times New Roman" w:hAnsi="Times New Roman" w:cs="Times New Roman"/>
          <w:rPrChange w:id="75" w:author="Luke Kim" w:date="2009-05-14T09:59:00Z">
            <w:rPr/>
          </w:rPrChange>
        </w:rPr>
        <w:t>move</w:t>
      </w:r>
      <w:ins w:id="76" w:author="Luke Kim" w:date="2009-05-14T11:03:00Z">
        <w:r w:rsidR="00D45818">
          <w:rPr>
            <w:rFonts w:ascii="Times New Roman" w:hAnsi="Times New Roman" w:cs="Times New Roman"/>
          </w:rPr>
          <w:t>s</w:t>
        </w:r>
      </w:ins>
      <w:del w:id="77" w:author="Luke Kim" w:date="2009-05-14T11:03:00Z">
        <w:r w:rsidRPr="00A73725">
          <w:rPr>
            <w:rFonts w:ascii="Times New Roman" w:hAnsi="Times New Roman" w:cs="Times New Roman"/>
            <w:rPrChange w:id="78" w:author="Luke Kim" w:date="2009-05-14T09:59:00Z">
              <w:rPr/>
            </w:rPrChange>
          </w:rPr>
          <w:delText xml:space="preserve"> is</w:delText>
        </w:r>
      </w:del>
      <w:r w:rsidRPr="00A73725">
        <w:rPr>
          <w:rFonts w:ascii="Times New Roman" w:hAnsi="Times New Roman" w:cs="Times New Roman"/>
          <w:rPrChange w:id="79" w:author="Luke Kim" w:date="2009-05-14T09:59:00Z">
            <w:rPr/>
          </w:rPrChange>
        </w:rPr>
        <w:t xml:space="preserve"> given the current state of the environment, we asked it to "learn" decision trees, something known as Decision Tree Induction.</w:t>
      </w:r>
    </w:p>
    <w:p w:rsidR="00A73725" w:rsidRDefault="00112A94" w:rsidP="00A73725">
      <w:pPr>
        <w:ind w:firstLine="284"/>
        <w:jc w:val="both"/>
        <w:rPr>
          <w:ins w:id="80" w:author="Luke Kim" w:date="2009-05-14T10:24:00Z"/>
          <w:rFonts w:ascii="Times New Roman" w:hAnsi="Times New Roman" w:cs="Times New Roman"/>
        </w:rPr>
        <w:pPrChange w:id="81" w:author="Luke Kim" w:date="2009-05-14T11:03:00Z">
          <w:pPr/>
        </w:pPrChange>
      </w:pPr>
      <w:ins w:id="82" w:author="Luke Kim" w:date="2009-05-14T10:24:00Z">
        <w:r w:rsidRPr="003F7EE1">
          <w:rPr>
            <w:rFonts w:ascii="Times New Roman" w:hAnsi="Times New Roman" w:cs="Times New Roman"/>
          </w:rPr>
          <w:t>We started by building a training set; a database of Attributes and their associated Goals.</w:t>
        </w:r>
      </w:ins>
    </w:p>
    <w:p w:rsidR="00A73725" w:rsidRPr="00A73725" w:rsidRDefault="00A73725" w:rsidP="00A73725">
      <w:pPr>
        <w:ind w:firstLine="284"/>
        <w:jc w:val="both"/>
        <w:rPr>
          <w:del w:id="83" w:author="Luke Kim" w:date="2009-05-14T10:24:00Z"/>
          <w:rFonts w:ascii="Times New Roman" w:hAnsi="Times New Roman" w:cs="Times New Roman"/>
          <w:rPrChange w:id="84" w:author="Luke Kim" w:date="2009-05-14T09:59:00Z">
            <w:rPr>
              <w:del w:id="85" w:author="Luke Kim" w:date="2009-05-14T10:24:00Z"/>
            </w:rPr>
          </w:rPrChange>
        </w:rPr>
        <w:pPrChange w:id="86" w:author="Luke Kim" w:date="2009-05-14T11:03:00Z">
          <w:pPr/>
        </w:pPrChange>
      </w:pPr>
      <w:r w:rsidRPr="00A73725">
        <w:rPr>
          <w:rFonts w:ascii="Times New Roman" w:hAnsi="Times New Roman" w:cs="Times New Roman"/>
          <w:rPrChange w:id="87" w:author="Luke Kim" w:date="2009-05-14T09:59:00Z">
            <w:rPr/>
          </w:rPrChange>
        </w:rPr>
        <w:t>Each node within the tree is called an Attribute, and can be thought of as the input. Each resulting decision is called the Goal.</w:t>
      </w:r>
    </w:p>
    <w:p w:rsidR="00A73725" w:rsidRPr="00A73725" w:rsidRDefault="00A73725" w:rsidP="00A73725">
      <w:pPr>
        <w:ind w:firstLine="284"/>
        <w:jc w:val="both"/>
        <w:rPr>
          <w:rFonts w:ascii="Times New Roman" w:hAnsi="Times New Roman" w:cs="Times New Roman"/>
          <w:rPrChange w:id="88" w:author="Luke Kim" w:date="2009-05-14T09:59:00Z">
            <w:rPr/>
          </w:rPrChange>
        </w:rPr>
        <w:pPrChange w:id="89" w:author="Luke Kim" w:date="2009-05-14T11:03:00Z">
          <w:pPr/>
        </w:pPrChange>
      </w:pPr>
      <w:del w:id="90" w:author="Luke Kim" w:date="2009-05-14T10:24:00Z">
        <w:r w:rsidRPr="00A73725">
          <w:rPr>
            <w:rFonts w:ascii="Times New Roman" w:hAnsi="Times New Roman" w:cs="Times New Roman"/>
            <w:rPrChange w:id="91" w:author="Luke Kim" w:date="2009-05-14T09:59:00Z">
              <w:rPr/>
            </w:rPrChange>
          </w:rPr>
          <w:delText>We started by building a training set; a database of Attributes and their associated Goals.</w:delText>
        </w:r>
      </w:del>
    </w:p>
    <w:p w:rsidR="00A73725" w:rsidRDefault="00A73725" w:rsidP="00A73725">
      <w:pPr>
        <w:ind w:firstLine="284"/>
        <w:jc w:val="both"/>
        <w:rPr>
          <w:ins w:id="92" w:author="Luke Kim" w:date="2009-05-14T11:03:00Z"/>
          <w:rFonts w:ascii="Times New Roman" w:hAnsi="Times New Roman" w:cs="Times New Roman"/>
        </w:rPr>
        <w:pPrChange w:id="93" w:author="Luke Kim" w:date="2009-05-14T11:03:00Z">
          <w:pPr/>
        </w:pPrChange>
      </w:pPr>
      <w:r w:rsidRPr="00A73725">
        <w:rPr>
          <w:rFonts w:ascii="Times New Roman" w:hAnsi="Times New Roman" w:cs="Times New Roman"/>
          <w:rPrChange w:id="94" w:author="Luke Kim" w:date="2009-05-14T09:59:00Z">
            <w:rPr/>
          </w:rPrChange>
        </w:rPr>
        <w:t>To maintain a feasible experiment we chose relatively simple, but pertinent Attributes to compute, such as if our Agent could take a piece or be taken by a piece.</w:t>
      </w:r>
    </w:p>
    <w:p w:rsidR="00000000" w:rsidRDefault="00B7395C">
      <w:pPr>
        <w:jc w:val="both"/>
        <w:rPr>
          <w:rFonts w:ascii="Times New Roman" w:hAnsi="Times New Roman" w:cs="Times New Roman"/>
          <w:rPrChange w:id="95" w:author="Luke Kim" w:date="2009-05-14T09:59:00Z">
            <w:rPr/>
          </w:rPrChange>
        </w:rPr>
        <w:pPrChange w:id="96" w:author="Luke Kim" w:date="2009-05-14T11:03:00Z">
          <w:pPr/>
        </w:pPrChange>
      </w:pPr>
      <w:ins w:id="97" w:author="Luke Kim" w:date="2009-05-14T11:03:00Z">
        <w:r>
          <w:rPr>
            <w:rFonts w:ascii="Times New Roman" w:hAnsi="Times New Roman" w:cs="Times New Roman"/>
          </w:rPr>
          <w:t>[INSERT SAMPLE Attributes &amp; Goals here]</w:t>
        </w:r>
      </w:ins>
    </w:p>
    <w:p w:rsidR="00A73725" w:rsidRDefault="00A73725" w:rsidP="00A73725">
      <w:pPr>
        <w:ind w:firstLine="284"/>
        <w:jc w:val="both"/>
        <w:rPr>
          <w:ins w:id="98" w:author="Luke Kim" w:date="2009-05-14T10:24:00Z"/>
          <w:rFonts w:ascii="Times New Roman" w:hAnsi="Times New Roman" w:cs="Times New Roman"/>
        </w:rPr>
        <w:pPrChange w:id="99" w:author="Luke Kim" w:date="2009-05-14T11:04:00Z">
          <w:pPr/>
        </w:pPrChange>
      </w:pPr>
      <w:r w:rsidRPr="00A73725">
        <w:rPr>
          <w:rFonts w:ascii="Times New Roman" w:hAnsi="Times New Roman" w:cs="Times New Roman"/>
          <w:rPrChange w:id="100" w:author="Luke Kim" w:date="2009-05-14T09:59:00Z">
            <w:rPr/>
          </w:rPrChange>
        </w:rPr>
        <w:t>The Goals were provided by a human "expert" or an Agent known to be better than Alpha-Beta pruning</w:t>
      </w:r>
      <w:ins w:id="101" w:author="Luke Kim" w:date="2009-05-14T10:25:00Z">
        <w:r w:rsidR="00ED50A9">
          <w:rPr>
            <w:rFonts w:ascii="Times New Roman" w:hAnsi="Times New Roman" w:cs="Times New Roman"/>
          </w:rPr>
          <w:t xml:space="preserve"> playing games. We captured the result of the Agent performing each combination of Attributes.</w:t>
        </w:r>
      </w:ins>
      <w:del w:id="102" w:author="Luke Kim" w:date="2009-05-14T10:24:00Z">
        <w:r w:rsidRPr="00A73725">
          <w:rPr>
            <w:rFonts w:ascii="Times New Roman" w:hAnsi="Times New Roman" w:cs="Times New Roman"/>
            <w:rPrChange w:id="103" w:author="Luke Kim" w:date="2009-05-14T09:59:00Z">
              <w:rPr/>
            </w:rPrChange>
          </w:rPr>
          <w:delText>.</w:delText>
        </w:r>
      </w:del>
    </w:p>
    <w:p w:rsidR="00A73725" w:rsidRPr="00A73725" w:rsidRDefault="00A73725" w:rsidP="00A73725">
      <w:pPr>
        <w:ind w:firstLine="284"/>
        <w:jc w:val="both"/>
        <w:rPr>
          <w:rFonts w:ascii="Times New Roman" w:hAnsi="Times New Roman" w:cs="Times New Roman"/>
          <w:rPrChange w:id="104" w:author="Luke Kim" w:date="2009-05-14T09:59:00Z">
            <w:rPr/>
          </w:rPrChange>
        </w:rPr>
        <w:pPrChange w:id="105" w:author="Luke Kim" w:date="2009-05-14T11:04:00Z">
          <w:pPr/>
        </w:pPrChange>
      </w:pPr>
      <w:del w:id="106" w:author="Luke Kim" w:date="2009-05-14T10:24:00Z">
        <w:r w:rsidRPr="00A73725">
          <w:rPr>
            <w:rFonts w:ascii="Times New Roman" w:hAnsi="Times New Roman" w:cs="Times New Roman"/>
            <w:rPrChange w:id="107" w:author="Luke Kim" w:date="2009-05-14T09:59:00Z">
              <w:rPr/>
            </w:rPrChange>
          </w:rPr>
          <w:delText xml:space="preserve"> </w:delText>
        </w:r>
      </w:del>
      <w:r w:rsidRPr="00A73725">
        <w:rPr>
          <w:rFonts w:ascii="Times New Roman" w:hAnsi="Times New Roman" w:cs="Times New Roman"/>
          <w:rPrChange w:id="108" w:author="Luke Kim" w:date="2009-05-14T09:59:00Z">
            <w:rPr/>
          </w:rPrChange>
        </w:rPr>
        <w:t>Originally we hoped to provide all Goals via human experts, but due to the volume of data, generated Goals from known better performing players were used.</w:t>
      </w:r>
    </w:p>
    <w:p w:rsidR="00A73725" w:rsidRDefault="00A73725" w:rsidP="00A73725">
      <w:pPr>
        <w:ind w:firstLine="284"/>
        <w:jc w:val="both"/>
        <w:rPr>
          <w:ins w:id="109" w:author="Luke Kim" w:date="2009-05-14T10:16:00Z"/>
          <w:rFonts w:ascii="Times New Roman" w:hAnsi="Times New Roman" w:cs="Times New Roman"/>
        </w:rPr>
        <w:pPrChange w:id="110" w:author="Luke Kim" w:date="2009-05-14T11:05:00Z">
          <w:pPr/>
        </w:pPrChange>
      </w:pPr>
      <w:del w:id="111" w:author="Luke Kim" w:date="2009-05-14T10:03:00Z">
        <w:r w:rsidRPr="00A73725">
          <w:rPr>
            <w:rFonts w:ascii="Times New Roman" w:hAnsi="Times New Roman" w:cs="Times New Roman"/>
            <w:rPrChange w:id="112" w:author="Luke Kim" w:date="2009-05-14T09:59:00Z">
              <w:rPr/>
            </w:rPrChange>
          </w:rPr>
          <w:delText>Once the training set was complete for multiple games, we then analysed the sets together to produce probabilities for each Decision Tree branch. This data was then fed into</w:delText>
        </w:r>
      </w:del>
      <w:ins w:id="113" w:author="Luke Kim" w:date="2009-05-14T10:05:00Z">
        <w:r w:rsidR="003C50CA">
          <w:rPr>
            <w:rFonts w:ascii="Times New Roman" w:hAnsi="Times New Roman" w:cs="Times New Roman"/>
          </w:rPr>
          <w:t>Each training set</w:t>
        </w:r>
      </w:ins>
      <w:ins w:id="114" w:author="Luke Kim" w:date="2009-05-14T10:13:00Z">
        <w:r w:rsidR="00F95BBB">
          <w:rPr>
            <w:rFonts w:ascii="Times New Roman" w:hAnsi="Times New Roman" w:cs="Times New Roman"/>
          </w:rPr>
          <w:t xml:space="preserve"> was built from data captured from multiple games and stored </w:t>
        </w:r>
        <w:r w:rsidR="00630BBC">
          <w:rPr>
            <w:rFonts w:ascii="Times New Roman" w:hAnsi="Times New Roman" w:cs="Times New Roman"/>
          </w:rPr>
          <w:t>within a training set directory</w:t>
        </w:r>
      </w:ins>
      <w:ins w:id="115" w:author="Luke Kim" w:date="2009-05-14T11:11:00Z">
        <w:r w:rsidR="00630BBC">
          <w:rPr>
            <w:rFonts w:ascii="Times New Roman" w:hAnsi="Times New Roman" w:cs="Times New Roman"/>
          </w:rPr>
          <w:t>. The aggregate results are used to produce associated p</w:t>
        </w:r>
        <w:r w:rsidR="000949F4">
          <w:rPr>
            <w:rFonts w:ascii="Times New Roman" w:hAnsi="Times New Roman" w:cs="Times New Roman"/>
          </w:rPr>
          <w:t>robabilities for each tree node being a good move.</w:t>
        </w:r>
      </w:ins>
    </w:p>
    <w:p w:rsidR="00A73725" w:rsidRDefault="0006088F" w:rsidP="00A73725">
      <w:pPr>
        <w:jc w:val="both"/>
        <w:rPr>
          <w:ins w:id="116" w:author="Luke Kim" w:date="2009-05-14T10:17:00Z"/>
          <w:rFonts w:ascii="Times New Roman" w:hAnsi="Times New Roman" w:cs="Times New Roman"/>
          <w:b/>
        </w:rPr>
        <w:pPrChange w:id="117" w:author="Luke Kim" w:date="2009-05-14T10:46:00Z">
          <w:pPr/>
        </w:pPrChange>
      </w:pPr>
      <w:ins w:id="118" w:author="Luke Kim" w:date="2009-05-14T10:16:00Z">
        <w:r>
          <w:rPr>
            <w:rFonts w:ascii="Times New Roman" w:hAnsi="Times New Roman" w:cs="Times New Roman"/>
            <w:b/>
          </w:rPr>
          <w:t>2.2</w:t>
        </w:r>
        <w:r w:rsidRPr="003F7EE1">
          <w:rPr>
            <w:rFonts w:ascii="Times New Roman" w:hAnsi="Times New Roman" w:cs="Times New Roman"/>
            <w:b/>
          </w:rPr>
          <w:t xml:space="preserve"> </w:t>
        </w:r>
      </w:ins>
      <w:ins w:id="119" w:author="Luke Kim" w:date="2009-05-14T10:17:00Z">
        <w:r w:rsidR="0071661F">
          <w:rPr>
            <w:rFonts w:ascii="Times New Roman" w:hAnsi="Times New Roman" w:cs="Times New Roman"/>
            <w:b/>
          </w:rPr>
          <w:t>The jaDTi Library</w:t>
        </w:r>
      </w:ins>
    </w:p>
    <w:p w:rsidR="00A73725" w:rsidRDefault="003F12B9" w:rsidP="00A73725">
      <w:pPr>
        <w:ind w:firstLine="284"/>
        <w:jc w:val="both"/>
        <w:rPr>
          <w:ins w:id="120" w:author="Luke Kim" w:date="2009-05-14T10:26:00Z"/>
          <w:rFonts w:ascii="Times New Roman" w:hAnsi="Times New Roman" w:cs="Times New Roman"/>
        </w:rPr>
        <w:pPrChange w:id="121" w:author="Luke Kim" w:date="2009-05-14T11:06:00Z">
          <w:pPr/>
        </w:pPrChange>
      </w:pPr>
      <w:ins w:id="122" w:author="Luke Kim" w:date="2009-05-14T10:19:00Z">
        <w:r>
          <w:rPr>
            <w:rFonts w:ascii="Times New Roman" w:hAnsi="Times New Roman" w:cs="Times New Roman"/>
          </w:rPr>
          <w:t xml:space="preserve">Once our training set was complete, we then fed this </w:t>
        </w:r>
      </w:ins>
      <w:ins w:id="123" w:author="Luke Kim" w:date="2009-05-14T10:20:00Z">
        <w:r>
          <w:rPr>
            <w:rFonts w:ascii="Times New Roman" w:hAnsi="Times New Roman" w:cs="Times New Roman"/>
          </w:rPr>
          <w:t xml:space="preserve">raw </w:t>
        </w:r>
      </w:ins>
      <w:ins w:id="124" w:author="Luke Kim" w:date="2009-05-14T10:19:00Z">
        <w:r>
          <w:rPr>
            <w:rFonts w:ascii="Times New Roman" w:hAnsi="Times New Roman" w:cs="Times New Roman"/>
          </w:rPr>
          <w:t xml:space="preserve">data into </w:t>
        </w:r>
      </w:ins>
      <w:ins w:id="125" w:author="Luke Kim" w:date="2009-05-14T10:20:00Z">
        <w:r>
          <w:rPr>
            <w:rFonts w:ascii="Times New Roman" w:hAnsi="Times New Roman" w:cs="Times New Roman"/>
          </w:rPr>
          <w:t>the jaDTi library</w:t>
        </w:r>
      </w:ins>
      <w:customXmlInsRangeStart w:id="126" w:author="Luke Kim" w:date="2009-05-14T10:46:00Z"/>
      <w:sdt>
        <w:sdtPr>
          <w:rPr>
            <w:rFonts w:ascii="Times New Roman" w:hAnsi="Times New Roman" w:cs="Times New Roman"/>
          </w:rPr>
          <w:id w:val="693693"/>
          <w:citation/>
        </w:sdtPr>
        <w:sdtEndPr>
          <w:rPr>
            <w:vertAlign w:val="superscript"/>
          </w:rPr>
        </w:sdtEndPr>
        <w:sdtContent>
          <w:customXmlInsRangeEnd w:id="126"/>
          <w:ins w:id="127" w:author="Luke Kim" w:date="2009-05-14T10:46:00Z">
            <w:r w:rsidR="00A73725" w:rsidRPr="00A73725">
              <w:rPr>
                <w:rFonts w:ascii="Times New Roman" w:hAnsi="Times New Roman" w:cs="Times New Roman"/>
                <w:vertAlign w:val="superscript"/>
                <w:rPrChange w:id="128" w:author="Luke Kim" w:date="2009-05-14T10:46:00Z">
                  <w:rPr>
                    <w:rFonts w:ascii="Times New Roman" w:hAnsi="Times New Roman" w:cs="Times New Roman"/>
                  </w:rPr>
                </w:rPrChange>
              </w:rPr>
              <w:fldChar w:fldCharType="begin"/>
            </w:r>
            <w:r w:rsidR="00A73725" w:rsidRPr="00A73725">
              <w:rPr>
                <w:rFonts w:ascii="Times New Roman" w:hAnsi="Times New Roman" w:cs="Times New Roman"/>
                <w:vertAlign w:val="superscript"/>
                <w:rPrChange w:id="129" w:author="Luke Kim" w:date="2009-05-14T10:46:00Z">
                  <w:rPr>
                    <w:rFonts w:ascii="Times New Roman" w:hAnsi="Times New Roman" w:cs="Times New Roman"/>
                  </w:rPr>
                </w:rPrChange>
              </w:rPr>
              <w:instrText xml:space="preserve"> CITATION Jea09 \l 3081 </w:instrText>
            </w:r>
          </w:ins>
          <w:r w:rsidR="00A73725" w:rsidRPr="00A73725">
            <w:rPr>
              <w:rFonts w:ascii="Times New Roman" w:hAnsi="Times New Roman" w:cs="Times New Roman"/>
              <w:vertAlign w:val="superscript"/>
              <w:rPrChange w:id="130" w:author="Luke Kim" w:date="2009-05-14T10:46:00Z">
                <w:rPr>
                  <w:rFonts w:ascii="Times New Roman" w:hAnsi="Times New Roman" w:cs="Times New Roman"/>
                </w:rPr>
              </w:rPrChange>
            </w:rPr>
            <w:fldChar w:fldCharType="separate"/>
          </w:r>
          <w:r w:rsidR="009816FF">
            <w:rPr>
              <w:rFonts w:ascii="Times New Roman" w:hAnsi="Times New Roman" w:cs="Times New Roman"/>
              <w:noProof/>
              <w:vertAlign w:val="superscript"/>
            </w:rPr>
            <w:t xml:space="preserve"> </w:t>
          </w:r>
          <w:r w:rsidR="009816FF" w:rsidRPr="009816FF">
            <w:rPr>
              <w:rFonts w:ascii="Times New Roman" w:hAnsi="Times New Roman" w:cs="Times New Roman"/>
              <w:noProof/>
              <w:vertAlign w:val="superscript"/>
            </w:rPr>
            <w:t>(2)</w:t>
          </w:r>
          <w:ins w:id="131" w:author="Luke Kim" w:date="2009-05-14T10:46:00Z">
            <w:r w:rsidR="00A73725" w:rsidRPr="00A73725">
              <w:rPr>
                <w:rFonts w:ascii="Times New Roman" w:hAnsi="Times New Roman" w:cs="Times New Roman"/>
                <w:vertAlign w:val="superscript"/>
                <w:rPrChange w:id="132" w:author="Luke Kim" w:date="2009-05-14T10:46:00Z">
                  <w:rPr>
                    <w:rFonts w:ascii="Times New Roman" w:hAnsi="Times New Roman" w:cs="Times New Roman"/>
                  </w:rPr>
                </w:rPrChange>
              </w:rPr>
              <w:fldChar w:fldCharType="end"/>
            </w:r>
          </w:ins>
          <w:customXmlInsRangeStart w:id="133" w:author="Luke Kim" w:date="2009-05-14T10:46:00Z"/>
        </w:sdtContent>
      </w:sdt>
      <w:customXmlInsRangeEnd w:id="133"/>
      <w:ins w:id="134" w:author="Luke Kim" w:date="2009-05-14T10:26:00Z">
        <w:r w:rsidR="00157542">
          <w:rPr>
            <w:rFonts w:ascii="Times New Roman" w:hAnsi="Times New Roman" w:cs="Times New Roman"/>
          </w:rPr>
          <w:t xml:space="preserve"> to produce our actual Decision Trees.</w:t>
        </w:r>
      </w:ins>
    </w:p>
    <w:p w:rsidR="00A73725" w:rsidRDefault="00157542" w:rsidP="00A73725">
      <w:pPr>
        <w:ind w:firstLine="284"/>
        <w:jc w:val="both"/>
        <w:rPr>
          <w:ins w:id="135" w:author="Luke Kim" w:date="2009-05-14T10:28:00Z"/>
          <w:rFonts w:ascii="Times New Roman" w:hAnsi="Times New Roman" w:cs="Times New Roman"/>
        </w:rPr>
        <w:pPrChange w:id="136" w:author="Luke Kim" w:date="2009-05-14T11:06:00Z">
          <w:pPr/>
        </w:pPrChange>
      </w:pPr>
      <w:ins w:id="137" w:author="Luke Kim" w:date="2009-05-14T10:26:00Z">
        <w:r>
          <w:rPr>
            <w:rFonts w:ascii="Times New Roman" w:hAnsi="Times New Roman" w:cs="Times New Roman"/>
          </w:rPr>
          <w:t>We used the jaDTi library in interest of time, and because we didn</w:t>
        </w:r>
      </w:ins>
      <w:ins w:id="138" w:author="Luke Kim" w:date="2009-05-14T10:27:00Z">
        <w:r>
          <w:rPr>
            <w:rFonts w:ascii="Times New Roman" w:hAnsi="Times New Roman" w:cs="Times New Roman"/>
          </w:rPr>
          <w:t>’t want to “reinvent the wheel.” Although we did actually first attempt to write a Decision Tree library ourselves, the jaDTi library proved to produce the results we were looking for.</w:t>
        </w:r>
      </w:ins>
    </w:p>
    <w:p w:rsidR="00A73725" w:rsidRDefault="004429B7" w:rsidP="00A73725">
      <w:pPr>
        <w:ind w:firstLine="284"/>
        <w:jc w:val="both"/>
        <w:rPr>
          <w:ins w:id="139" w:author="Luke Kim" w:date="2009-05-14T10:28:00Z"/>
          <w:rFonts w:ascii="Times New Roman" w:hAnsi="Times New Roman" w:cs="Times New Roman"/>
        </w:rPr>
        <w:pPrChange w:id="140" w:author="Luke Kim" w:date="2009-05-14T11:06:00Z">
          <w:pPr/>
        </w:pPrChange>
      </w:pPr>
      <w:ins w:id="141" w:author="Luke Kim" w:date="2009-05-14T10:28:00Z">
        <w:r>
          <w:rPr>
            <w:rFonts w:ascii="Times New Roman" w:hAnsi="Times New Roman" w:cs="Times New Roman"/>
          </w:rPr>
          <w:lastRenderedPageBreak/>
          <w:t>To feed data into the library, we first had to write a utility to convert our training set of raw data files into a Java Database readable by the library.</w:t>
        </w:r>
      </w:ins>
    </w:p>
    <w:p w:rsidR="00A73725" w:rsidRDefault="00D417AC" w:rsidP="00A73725">
      <w:pPr>
        <w:ind w:firstLine="284"/>
        <w:jc w:val="both"/>
        <w:rPr>
          <w:ins w:id="142" w:author="Luke Kim" w:date="2009-05-14T10:33:00Z"/>
          <w:rFonts w:ascii="Times New Roman" w:hAnsi="Times New Roman" w:cs="Times New Roman"/>
        </w:rPr>
        <w:pPrChange w:id="143" w:author="Luke Kim" w:date="2009-05-14T11:06:00Z">
          <w:pPr/>
        </w:pPrChange>
      </w:pPr>
      <w:ins w:id="144" w:author="Luke Kim" w:date="2009-05-14T10:33:00Z">
        <w:r>
          <w:rPr>
            <w:rFonts w:ascii="Times New Roman" w:hAnsi="Times New Roman" w:cs="Times New Roman"/>
          </w:rPr>
          <w:t>Using jaDTi also allowed us to visualise the Decision Trees built as shown below.</w:t>
        </w:r>
      </w:ins>
    </w:p>
    <w:p w:rsidR="00000000" w:rsidRDefault="00D417AC">
      <w:pPr>
        <w:jc w:val="both"/>
        <w:rPr>
          <w:ins w:id="145" w:author="Luke Kim" w:date="2009-05-14T12:19:00Z"/>
          <w:rFonts w:ascii="Times New Roman" w:hAnsi="Times New Roman" w:cs="Times New Roman"/>
        </w:rPr>
        <w:pPrChange w:id="146" w:author="Luke Kim" w:date="2009-05-14T10:46:00Z">
          <w:pPr/>
        </w:pPrChange>
      </w:pPr>
      <w:ins w:id="147" w:author="Luke Kim" w:date="2009-05-14T10:33:00Z">
        <w:r>
          <w:rPr>
            <w:rFonts w:ascii="Times New Roman" w:hAnsi="Times New Roman" w:cs="Times New Roman"/>
          </w:rPr>
          <w:t>[INSERT DECISION TREE FIGURE HERE]</w:t>
        </w:r>
      </w:ins>
      <w:ins w:id="148" w:author="Luke Kim" w:date="2009-05-14T12:19:00Z">
        <w:r w:rsidR="0009305A">
          <w:rPr>
            <w:rFonts w:ascii="Times New Roman" w:hAnsi="Times New Roman" w:cs="Times New Roman"/>
          </w:rPr>
          <w:t xml:space="preserve"> </w:t>
        </w:r>
      </w:ins>
    </w:p>
    <w:p w:rsidR="00A73725" w:rsidRDefault="00A73725" w:rsidP="00A73725">
      <w:pPr>
        <w:jc w:val="both"/>
        <w:rPr>
          <w:ins w:id="149" w:author="Luke Kim" w:date="2009-05-14T10:33:00Z"/>
          <w:rFonts w:ascii="Times New Roman" w:hAnsi="Times New Roman" w:cs="Times New Roman"/>
        </w:rPr>
        <w:pPrChange w:id="150" w:author="Luke Kim" w:date="2009-05-14T10:46:00Z">
          <w:pPr/>
        </w:pPrChange>
      </w:pPr>
      <w:customXmlInsRangeStart w:id="151" w:author="Luke Kim" w:date="2009-05-14T12:24:00Z"/>
      <w:sdt>
        <w:sdtPr>
          <w:rPr>
            <w:rFonts w:ascii="Times New Roman" w:hAnsi="Times New Roman" w:cs="Times New Roman"/>
          </w:rPr>
          <w:id w:val="7671677"/>
          <w:citation/>
        </w:sdtPr>
        <w:sdtContent>
          <w:customXmlInsRangeEnd w:id="151"/>
          <w:ins w:id="152" w:author="Luke Kim" w:date="2009-05-14T12:24:00Z">
            <w:r>
              <w:rPr>
                <w:rFonts w:ascii="Times New Roman" w:hAnsi="Times New Roman" w:cs="Times New Roman"/>
              </w:rPr>
              <w:fldChar w:fldCharType="begin"/>
            </w:r>
            <w:r w:rsidR="009816FF">
              <w:rPr>
                <w:rFonts w:ascii="Times New Roman" w:hAnsi="Times New Roman" w:cs="Times New Roman"/>
              </w:rPr>
              <w:instrText xml:space="preserve"> CITATION ATT09 \l 3081 </w:instrText>
            </w:r>
          </w:ins>
          <w:r>
            <w:rPr>
              <w:rFonts w:ascii="Times New Roman" w:hAnsi="Times New Roman" w:cs="Times New Roman"/>
            </w:rPr>
            <w:fldChar w:fldCharType="separate"/>
          </w:r>
          <w:r w:rsidR="009816FF" w:rsidRPr="009816FF">
            <w:rPr>
              <w:rFonts w:ascii="Times New Roman" w:hAnsi="Times New Roman" w:cs="Times New Roman"/>
              <w:noProof/>
            </w:rPr>
            <w:t>(3)</w:t>
          </w:r>
          <w:ins w:id="153" w:author="Luke Kim" w:date="2009-05-14T12:24:00Z">
            <w:r>
              <w:rPr>
                <w:rFonts w:ascii="Times New Roman" w:hAnsi="Times New Roman" w:cs="Times New Roman"/>
              </w:rPr>
              <w:fldChar w:fldCharType="end"/>
            </w:r>
          </w:ins>
          <w:customXmlInsRangeStart w:id="154" w:author="Luke Kim" w:date="2009-05-14T12:24:00Z"/>
        </w:sdtContent>
      </w:sdt>
      <w:customXmlInsRangeEnd w:id="154"/>
      <w:ins w:id="155" w:author="Luke Kim" w:date="2009-05-14T12:19:00Z">
        <w:r w:rsidR="0009305A">
          <w:rPr>
            <w:rFonts w:ascii="Times New Roman" w:hAnsi="Times New Roman" w:cs="Times New Roman"/>
          </w:rPr>
          <w:t>[NEED TO SPECIFY THAT THE FIGURE IS GENERATED BY GRAPHVIZ]</w:t>
        </w:r>
      </w:ins>
    </w:p>
    <w:p w:rsidR="00A73725" w:rsidRDefault="004429B7" w:rsidP="00A73725">
      <w:pPr>
        <w:ind w:firstLine="284"/>
        <w:jc w:val="both"/>
        <w:rPr>
          <w:del w:id="156" w:author="Luke Kim" w:date="2009-05-13T21:59:00Z"/>
          <w:rFonts w:ascii="Times New Roman" w:hAnsi="Times New Roman" w:cs="Times New Roman"/>
        </w:rPr>
        <w:pPrChange w:id="157" w:author="Luke Kim" w:date="2009-05-14T11:11:00Z">
          <w:pPr/>
        </w:pPrChange>
      </w:pPr>
      <w:ins w:id="158" w:author="Luke Kim" w:date="2009-05-14T10:29:00Z">
        <w:r>
          <w:rPr>
            <w:rFonts w:ascii="Times New Roman" w:hAnsi="Times New Roman" w:cs="Times New Roman"/>
          </w:rPr>
          <w:t xml:space="preserve">Once the database was built, </w:t>
        </w:r>
      </w:ins>
      <w:ins w:id="159" w:author="Luke Kim" w:date="2009-05-14T10:31:00Z">
        <w:r w:rsidR="00D417AC">
          <w:rPr>
            <w:rFonts w:ascii="Times New Roman" w:hAnsi="Times New Roman" w:cs="Times New Roman"/>
          </w:rPr>
          <w:t xml:space="preserve">upon </w:t>
        </w:r>
      </w:ins>
      <w:ins w:id="160" w:author="Luke Kim" w:date="2009-05-14T10:33:00Z">
        <w:r w:rsidR="00D417AC">
          <w:rPr>
            <w:rFonts w:ascii="Times New Roman" w:hAnsi="Times New Roman" w:cs="Times New Roman"/>
          </w:rPr>
          <w:t>initialisation</w:t>
        </w:r>
      </w:ins>
      <w:ins w:id="161" w:author="Luke Kim" w:date="2009-05-14T10:31:00Z">
        <w:r w:rsidR="00D417AC">
          <w:rPr>
            <w:rFonts w:ascii="Times New Roman" w:hAnsi="Times New Roman" w:cs="Times New Roman"/>
          </w:rPr>
          <w:t xml:space="preserve"> of our Agent we run </w:t>
        </w:r>
      </w:ins>
      <w:ins w:id="162" w:author="Luke Kim" w:date="2009-05-14T10:29:00Z">
        <w:r>
          <w:rPr>
            <w:rFonts w:ascii="Times New Roman" w:hAnsi="Times New Roman" w:cs="Times New Roman"/>
          </w:rPr>
          <w:t>jaDTi over the data, generating actual Decision Tree objects</w:t>
        </w:r>
      </w:ins>
      <w:ins w:id="163" w:author="Luke Kim" w:date="2009-05-14T11:07:00Z">
        <w:r w:rsidR="00C634B9">
          <w:rPr>
            <w:rFonts w:ascii="Times New Roman" w:hAnsi="Times New Roman" w:cs="Times New Roman"/>
          </w:rPr>
          <w:t xml:space="preserve"> along with their associated probability results</w:t>
        </w:r>
      </w:ins>
      <w:ins w:id="164" w:author="Luke Kim" w:date="2009-05-14T10:29:00Z">
        <w:r>
          <w:rPr>
            <w:rFonts w:ascii="Times New Roman" w:hAnsi="Times New Roman" w:cs="Times New Roman"/>
          </w:rPr>
          <w:t>.</w:t>
        </w:r>
      </w:ins>
      <w:ins w:id="165" w:author="Luke Kim" w:date="2009-05-14T10:32:00Z">
        <w:r w:rsidR="00D417AC">
          <w:rPr>
            <w:rFonts w:ascii="Times New Roman" w:hAnsi="Times New Roman" w:cs="Times New Roman"/>
          </w:rPr>
          <w:t xml:space="preserve"> At this stage the Agent has </w:t>
        </w:r>
      </w:ins>
      <w:ins w:id="166" w:author="Luke Kim" w:date="2009-05-14T10:33:00Z">
        <w:r w:rsidR="00D417AC">
          <w:rPr>
            <w:rFonts w:ascii="Times New Roman" w:hAnsi="Times New Roman" w:cs="Times New Roman"/>
          </w:rPr>
          <w:t>“learnt” the moves of the “expert.”</w:t>
        </w:r>
      </w:ins>
    </w:p>
    <w:p w:rsidR="00A73725" w:rsidRPr="00A73725" w:rsidRDefault="00A73725" w:rsidP="00A73725">
      <w:pPr>
        <w:ind w:firstLine="284"/>
        <w:jc w:val="both"/>
        <w:rPr>
          <w:ins w:id="167" w:author="Luke Kim" w:date="2009-05-14T10:35:00Z"/>
          <w:rFonts w:ascii="Times New Roman" w:hAnsi="Times New Roman" w:cs="Times New Roman"/>
          <w:rPrChange w:id="168" w:author="Luke Kim" w:date="2009-05-14T09:59:00Z">
            <w:rPr>
              <w:ins w:id="169" w:author="Luke Kim" w:date="2009-05-14T10:35:00Z"/>
            </w:rPr>
          </w:rPrChange>
        </w:rPr>
        <w:pPrChange w:id="170" w:author="Luke Kim" w:date="2009-05-14T11:11:00Z">
          <w:pPr/>
        </w:pPrChange>
      </w:pPr>
    </w:p>
    <w:p w:rsidR="00000000" w:rsidRDefault="00A8370B">
      <w:pPr>
        <w:jc w:val="both"/>
        <w:rPr>
          <w:ins w:id="171" w:author="Luke Kim" w:date="2009-05-14T11:08:00Z"/>
          <w:rFonts w:ascii="Times New Roman" w:hAnsi="Times New Roman" w:cs="Times New Roman"/>
          <w:b/>
        </w:rPr>
        <w:pPrChange w:id="172" w:author="Luke Kim" w:date="2009-05-14T10:46:00Z">
          <w:pPr/>
        </w:pPrChange>
      </w:pPr>
      <w:ins w:id="173" w:author="Luke Kim" w:date="2009-05-14T11:08:00Z">
        <w:r>
          <w:rPr>
            <w:rFonts w:ascii="Times New Roman" w:hAnsi="Times New Roman" w:cs="Times New Roman"/>
            <w:b/>
          </w:rPr>
          <w:t>2.3 Choosing a Move</w:t>
        </w:r>
      </w:ins>
    </w:p>
    <w:p w:rsidR="00000000" w:rsidRDefault="0030781A">
      <w:pPr>
        <w:ind w:firstLine="284"/>
        <w:jc w:val="both"/>
        <w:rPr>
          <w:ins w:id="174" w:author="Luke Kim" w:date="2009-05-14T11:08:00Z"/>
          <w:rFonts w:ascii="Times New Roman" w:hAnsi="Times New Roman" w:cs="Times New Roman"/>
          <w:rPrChange w:id="175" w:author="Luke Kim" w:date="2009-05-14T11:12:00Z">
            <w:rPr>
              <w:ins w:id="176" w:author="Luke Kim" w:date="2009-05-14T11:08:00Z"/>
              <w:rFonts w:ascii="Times New Roman" w:hAnsi="Times New Roman" w:cs="Times New Roman"/>
              <w:b/>
            </w:rPr>
          </w:rPrChange>
        </w:rPr>
        <w:pPrChange w:id="177" w:author="Luke Kim" w:date="2009-05-14T11:09:00Z">
          <w:pPr/>
        </w:pPrChange>
      </w:pPr>
      <w:ins w:id="178" w:author="Luke Kim" w:date="2009-05-14T11:12:00Z">
        <w:r>
          <w:rPr>
            <w:rFonts w:ascii="Times New Roman" w:hAnsi="Times New Roman" w:cs="Times New Roman"/>
          </w:rPr>
          <w:t xml:space="preserve">During game play, </w:t>
        </w:r>
      </w:ins>
      <w:ins w:id="179" w:author="Luke Kim" w:date="2009-05-14T11:14:00Z">
        <w:r>
          <w:rPr>
            <w:rFonts w:ascii="Times New Roman" w:hAnsi="Times New Roman" w:cs="Times New Roman"/>
          </w:rPr>
          <w:t xml:space="preserve">we generate a test set of data for </w:t>
        </w:r>
      </w:ins>
      <w:ins w:id="180" w:author="Luke Kim" w:date="2009-05-14T11:18:00Z">
        <w:r>
          <w:rPr>
            <w:rFonts w:ascii="Times New Roman" w:hAnsi="Times New Roman" w:cs="Times New Roman"/>
          </w:rPr>
          <w:t>all</w:t>
        </w:r>
      </w:ins>
      <w:ins w:id="181" w:author="Luke Kim" w:date="2009-05-14T11:14:00Z">
        <w:r>
          <w:rPr>
            <w:rFonts w:ascii="Times New Roman" w:hAnsi="Times New Roman" w:cs="Times New Roman"/>
          </w:rPr>
          <w:t xml:space="preserve"> next </w:t>
        </w:r>
      </w:ins>
      <w:ins w:id="182" w:author="Luke Kim" w:date="2009-05-14T11:18:00Z">
        <w:r>
          <w:rPr>
            <w:rFonts w:ascii="Times New Roman" w:hAnsi="Times New Roman" w:cs="Times New Roman"/>
          </w:rPr>
          <w:t xml:space="preserve">set of possible </w:t>
        </w:r>
      </w:ins>
      <w:ins w:id="183" w:author="Luke Kim" w:date="2009-05-14T11:14:00Z">
        <w:r>
          <w:rPr>
            <w:rFonts w:ascii="Times New Roman" w:hAnsi="Times New Roman" w:cs="Times New Roman"/>
          </w:rPr>
          <w:t>move</w:t>
        </w:r>
      </w:ins>
      <w:ins w:id="184" w:author="Luke Kim" w:date="2009-05-14T11:18:00Z">
        <w:r>
          <w:rPr>
            <w:rFonts w:ascii="Times New Roman" w:hAnsi="Times New Roman" w:cs="Times New Roman"/>
          </w:rPr>
          <w:t>s</w:t>
        </w:r>
      </w:ins>
      <w:ins w:id="185" w:author="Luke Kim" w:date="2009-05-14T11:14:00Z">
        <w:r>
          <w:rPr>
            <w:rFonts w:ascii="Times New Roman" w:hAnsi="Times New Roman" w:cs="Times New Roman"/>
          </w:rPr>
          <w:t xml:space="preserve"> using the Attributes specified earlier. We then compare this test set</w:t>
        </w:r>
      </w:ins>
      <w:ins w:id="186" w:author="Luke Kim" w:date="2009-05-14T11:17:00Z">
        <w:r>
          <w:rPr>
            <w:rFonts w:ascii="Times New Roman" w:hAnsi="Times New Roman" w:cs="Times New Roman"/>
          </w:rPr>
          <w:t xml:space="preserve"> of moves</w:t>
        </w:r>
      </w:ins>
      <w:ins w:id="187" w:author="Luke Kim" w:date="2009-05-14T11:14:00Z">
        <w:r>
          <w:rPr>
            <w:rFonts w:ascii="Times New Roman" w:hAnsi="Times New Roman" w:cs="Times New Roman"/>
          </w:rPr>
          <w:t xml:space="preserve"> against the set in our Decision Tree data.</w:t>
        </w:r>
      </w:ins>
      <w:ins w:id="188" w:author="Luke Kim" w:date="2009-05-14T11:18:00Z">
        <w:r w:rsidR="000A3C61">
          <w:rPr>
            <w:rFonts w:ascii="Times New Roman" w:hAnsi="Times New Roman" w:cs="Times New Roman"/>
          </w:rPr>
          <w:t xml:space="preserve"> If</w:t>
        </w:r>
        <w:r>
          <w:rPr>
            <w:rFonts w:ascii="Times New Roman" w:hAnsi="Times New Roman" w:cs="Times New Roman"/>
          </w:rPr>
          <w:t xml:space="preserve"> </w:t>
        </w:r>
      </w:ins>
      <w:ins w:id="189" w:author="Luke Kim" w:date="2009-05-14T11:19:00Z">
        <w:r>
          <w:rPr>
            <w:rFonts w:ascii="Times New Roman" w:hAnsi="Times New Roman" w:cs="Times New Roman"/>
          </w:rPr>
          <w:t xml:space="preserve">a </w:t>
        </w:r>
      </w:ins>
      <w:ins w:id="190" w:author="Luke Kim" w:date="2009-05-14T11:18:00Z">
        <w:r>
          <w:rPr>
            <w:rFonts w:ascii="Times New Roman" w:hAnsi="Times New Roman" w:cs="Times New Roman"/>
          </w:rPr>
          <w:t>suggested move from</w:t>
        </w:r>
      </w:ins>
      <w:ins w:id="191" w:author="Luke Kim" w:date="2009-05-14T11:19:00Z">
        <w:r>
          <w:rPr>
            <w:rFonts w:ascii="Times New Roman" w:hAnsi="Times New Roman" w:cs="Times New Roman"/>
          </w:rPr>
          <w:t xml:space="preserve"> a piece</w:t>
        </w:r>
      </w:ins>
      <w:ins w:id="192" w:author="Luke Kim" w:date="2009-05-14T11:18:00Z">
        <w:r>
          <w:rPr>
            <w:rFonts w:ascii="Times New Roman" w:hAnsi="Times New Roman" w:cs="Times New Roman"/>
          </w:rPr>
          <w:t xml:space="preserve"> differs from the move suggested by the Decision Tree, we reject</w:t>
        </w:r>
      </w:ins>
      <w:ins w:id="193" w:author="Luke Kim" w:date="2009-05-14T11:19:00Z">
        <w:r>
          <w:rPr>
            <w:rFonts w:ascii="Times New Roman" w:hAnsi="Times New Roman" w:cs="Times New Roman"/>
          </w:rPr>
          <w:t xml:space="preserve"> that piece. This effectively reduces the s</w:t>
        </w:r>
        <w:r w:rsidR="00BA7C05">
          <w:rPr>
            <w:rFonts w:ascii="Times New Roman" w:hAnsi="Times New Roman" w:cs="Times New Roman"/>
          </w:rPr>
          <w:t>earch space for the agent, b</w:t>
        </w:r>
      </w:ins>
      <w:ins w:id="194" w:author="Luke Kim" w:date="2009-05-14T11:21:00Z">
        <w:r w:rsidR="00BA7C05">
          <w:rPr>
            <w:rFonts w:ascii="Times New Roman" w:hAnsi="Times New Roman" w:cs="Times New Roman"/>
          </w:rPr>
          <w:t>y</w:t>
        </w:r>
      </w:ins>
      <w:ins w:id="195" w:author="Luke Kim" w:date="2009-05-14T11:19:00Z">
        <w:r>
          <w:rPr>
            <w:rFonts w:ascii="Times New Roman" w:hAnsi="Times New Roman" w:cs="Times New Roman"/>
          </w:rPr>
          <w:t xml:space="preserve"> removing pieces believed to have bad moves as per our Decision Tree data.</w:t>
        </w:r>
      </w:ins>
    </w:p>
    <w:p w:rsidR="00A73725" w:rsidRPr="00A73725" w:rsidRDefault="00A73725" w:rsidP="00A73725">
      <w:pPr>
        <w:jc w:val="both"/>
        <w:rPr>
          <w:del w:id="196" w:author="Luke Kim" w:date="2009-05-13T21:59:00Z"/>
          <w:rFonts w:ascii="Times New Roman" w:hAnsi="Times New Roman" w:cs="Times New Roman"/>
          <w:b/>
          <w:rPrChange w:id="197" w:author="Luke Kim" w:date="2009-05-14T09:59:00Z">
            <w:rPr>
              <w:del w:id="198" w:author="Luke Kim" w:date="2009-05-13T21:59:00Z"/>
              <w:rFonts w:ascii="Times New Roman" w:hAnsi="Times New Roman"/>
              <w:b/>
              <w:sz w:val="28"/>
            </w:rPr>
          </w:rPrChange>
        </w:rPr>
        <w:pPrChange w:id="199" w:author="Luke Kim" w:date="2009-05-14T10:46:00Z">
          <w:pPr/>
        </w:pPrChange>
      </w:pPr>
      <w:del w:id="200" w:author="Luke Kim" w:date="2009-05-13T21:59:00Z">
        <w:r w:rsidRPr="00A73725">
          <w:rPr>
            <w:rFonts w:ascii="Times New Roman" w:hAnsi="Times New Roman" w:cs="Times New Roman"/>
            <w:b/>
            <w:rPrChange w:id="201" w:author="Luke Kim" w:date="2009-05-14T09:59:00Z">
              <w:rPr>
                <w:rFonts w:ascii="Times New Roman" w:hAnsi="Times New Roman"/>
                <w:b/>
                <w:sz w:val="28"/>
              </w:rPr>
            </w:rPrChange>
          </w:rPr>
          <w:delText>O</w:delText>
        </w:r>
      </w:del>
    </w:p>
    <w:p w:rsidR="00A73725" w:rsidRPr="00A73725" w:rsidRDefault="00A73725" w:rsidP="00A73725">
      <w:pPr>
        <w:jc w:val="both"/>
        <w:rPr>
          <w:del w:id="202" w:author="Luke Kim" w:date="2009-05-14T11:20:00Z"/>
          <w:rFonts w:ascii="Times New Roman" w:hAnsi="Times New Roman" w:cs="Times New Roman"/>
          <w:rPrChange w:id="203" w:author="Luke Kim" w:date="2009-05-14T10:44:00Z">
            <w:rPr>
              <w:del w:id="204" w:author="Luke Kim" w:date="2009-05-14T11:20:00Z"/>
              <w:rFonts w:ascii="Times New Roman" w:hAnsi="Times New Roman"/>
              <w:b/>
              <w:sz w:val="28"/>
            </w:rPr>
          </w:rPrChange>
        </w:rPr>
        <w:pPrChange w:id="205" w:author="Luke Kim" w:date="2009-05-14T10:46:00Z">
          <w:pPr/>
        </w:pPrChange>
      </w:pPr>
      <w:del w:id="206" w:author="Luke Kim" w:date="2009-05-14T10:30:00Z">
        <w:r w:rsidRPr="00A73725">
          <w:rPr>
            <w:rFonts w:ascii="Times New Roman" w:hAnsi="Times New Roman" w:cs="Times New Roman"/>
            <w:b/>
            <w:rPrChange w:id="207" w:author="Luke Kim" w:date="2009-05-14T09:59:00Z">
              <w:rPr>
                <w:rFonts w:ascii="Times New Roman" w:hAnsi="Times New Roman"/>
                <w:b/>
                <w:sz w:val="28"/>
              </w:rPr>
            </w:rPrChange>
          </w:rPr>
          <w:br/>
        </w:r>
      </w:del>
      <w:del w:id="208" w:author="Luke Kim" w:date="2009-05-14T10:35:00Z">
        <w:r w:rsidRPr="00A73725">
          <w:rPr>
            <w:rFonts w:ascii="Times New Roman" w:hAnsi="Times New Roman" w:cs="Times New Roman"/>
            <w:b/>
            <w:rPrChange w:id="209" w:author="Luke Kim" w:date="2009-05-14T09:59:00Z">
              <w:rPr>
                <w:rFonts w:ascii="Times New Roman" w:hAnsi="Times New Roman"/>
                <w:b/>
                <w:sz w:val="28"/>
              </w:rPr>
            </w:rPrChange>
          </w:rPr>
          <w:br/>
        </w:r>
      </w:del>
      <w:del w:id="210" w:author="Luke Kim" w:date="2009-05-14T11:20:00Z">
        <w:r w:rsidRPr="00A73725">
          <w:rPr>
            <w:rFonts w:ascii="Times New Roman" w:hAnsi="Times New Roman" w:cs="Times New Roman"/>
            <w:b/>
            <w:rPrChange w:id="211" w:author="Luke Kim" w:date="2009-05-14T09:59:00Z">
              <w:rPr>
                <w:rFonts w:ascii="Times New Roman" w:hAnsi="Times New Roman"/>
                <w:b/>
                <w:sz w:val="28"/>
              </w:rPr>
            </w:rPrChange>
          </w:rPr>
          <w:delText>2.</w:delText>
        </w:r>
      </w:del>
      <w:del w:id="212" w:author="Luke Kim" w:date="2009-05-14T11:08:00Z">
        <w:r w:rsidRPr="00A73725">
          <w:rPr>
            <w:rFonts w:ascii="Times New Roman" w:hAnsi="Times New Roman" w:cs="Times New Roman"/>
            <w:b/>
            <w:rPrChange w:id="213" w:author="Luke Kim" w:date="2009-05-14T09:59:00Z">
              <w:rPr>
                <w:rFonts w:ascii="Times New Roman" w:hAnsi="Times New Roman"/>
                <w:b/>
                <w:sz w:val="28"/>
              </w:rPr>
            </w:rPrChange>
          </w:rPr>
          <w:delText>3</w:delText>
        </w:r>
      </w:del>
      <w:del w:id="214" w:author="Luke Kim" w:date="2009-05-14T11:20:00Z">
        <w:r w:rsidRPr="00A73725">
          <w:rPr>
            <w:rFonts w:ascii="Times New Roman" w:hAnsi="Times New Roman" w:cs="Times New Roman"/>
            <w:b/>
            <w:rPrChange w:id="215" w:author="Luke Kim" w:date="2009-05-14T09:59:00Z">
              <w:rPr>
                <w:rFonts w:ascii="Times New Roman" w:hAnsi="Times New Roman"/>
                <w:b/>
                <w:sz w:val="28"/>
              </w:rPr>
            </w:rPrChange>
          </w:rPr>
          <w:delText xml:space="preserve"> </w:delText>
        </w:r>
      </w:del>
      <w:del w:id="216" w:author="Luke Kim" w:date="2009-05-14T10:35:00Z">
        <w:r w:rsidRPr="00A73725">
          <w:rPr>
            <w:rFonts w:ascii="Times New Roman" w:hAnsi="Times New Roman" w:cs="Times New Roman"/>
            <w:b/>
            <w:rPrChange w:id="217" w:author="Luke Kim" w:date="2009-05-14T09:59:00Z">
              <w:rPr>
                <w:rFonts w:ascii="Times New Roman" w:hAnsi="Times New Roman"/>
                <w:b/>
                <w:sz w:val="28"/>
              </w:rPr>
            </w:rPrChange>
          </w:rPr>
          <w:delText>Application of Moves</w:delText>
        </w:r>
      </w:del>
    </w:p>
    <w:p w:rsidR="00EE2403" w:rsidRDefault="00A73725" w:rsidP="009C37F9">
      <w:pPr>
        <w:jc w:val="both"/>
        <w:rPr>
          <w:ins w:id="218" w:author="Luke Kim" w:date="2009-05-14T11:22:00Z"/>
          <w:rFonts w:ascii="Times New Roman" w:hAnsi="Times New Roman" w:cs="Times New Roman"/>
          <w:b/>
        </w:rPr>
      </w:pPr>
      <w:r w:rsidRPr="00A73725">
        <w:rPr>
          <w:rFonts w:ascii="Times New Roman" w:hAnsi="Times New Roman" w:cs="Times New Roman"/>
          <w:b/>
          <w:rPrChange w:id="219" w:author="Luke Kim" w:date="2009-05-14T09:59:00Z">
            <w:rPr>
              <w:rFonts w:ascii="Times New Roman" w:hAnsi="Times New Roman"/>
              <w:b/>
              <w:sz w:val="28"/>
            </w:rPr>
          </w:rPrChange>
        </w:rPr>
        <w:t>3 Results</w:t>
      </w:r>
    </w:p>
    <w:p w:rsidR="005B2CA7" w:rsidRDefault="007C74C9" w:rsidP="005B2CA7">
      <w:pPr>
        <w:keepNext/>
        <w:jc w:val="both"/>
        <w:rPr>
          <w:ins w:id="220" w:author="Luke Kim" w:date="2009-05-14T14:38:00Z"/>
        </w:rPr>
        <w:pPrChange w:id="221" w:author="Luke Kim" w:date="2009-05-14T14:38:00Z">
          <w:pPr>
            <w:jc w:val="both"/>
          </w:pPr>
        </w:pPrChange>
      </w:pPr>
      <w:ins w:id="222" w:author="Luke Kim" w:date="2009-05-14T14:26:00Z">
        <w:r w:rsidRPr="007C74C9">
          <w:rPr>
            <w:rFonts w:ascii="Times New Roman" w:hAnsi="Times New Roman" w:cs="Times New Roman"/>
            <w:b/>
          </w:rPr>
          <w:lastRenderedPageBreak/>
          <w:drawing>
            <wp:inline distT="0" distB="0" distL="0" distR="0">
              <wp:extent cx="2860627" cy="3091218"/>
              <wp:effectExtent l="19050" t="0" r="15923" b="0"/>
              <wp:docPr id="1" name="Chart 1"/>
              <wp:cNvGraphicFramePr/>
              <a:graphic xmlns:a="http://schemas.openxmlformats.org/drawingml/2006/main">
                <a:graphicData uri="http://schemas.openxmlformats.org/drawingml/2006/chart">
                  <c:chart xmlns:c="http://schemas.openxmlformats.org/drawingml/2006/chart" xmlns:r="http://schemas.openxmlformats.org/officeDocument/2006/relationships" r:id="rId12"/>
                </a:graphicData>
              </a:graphic>
            </wp:inline>
          </w:drawing>
        </w:r>
      </w:ins>
    </w:p>
    <w:p w:rsidR="00D501D9" w:rsidRPr="003F7EE1" w:rsidRDefault="005B2CA7" w:rsidP="005B2CA7">
      <w:pPr>
        <w:pStyle w:val="Caption"/>
        <w:jc w:val="both"/>
        <w:rPr>
          <w:rFonts w:ascii="Times New Roman" w:hAnsi="Times New Roman" w:cs="Times New Roman"/>
          <w:b w:val="0"/>
          <w:sz w:val="24"/>
          <w:rPrChange w:id="223" w:author="Luke Kim" w:date="2009-05-14T09:59:00Z">
            <w:rPr>
              <w:rFonts w:ascii="Times New Roman" w:hAnsi="Times New Roman"/>
              <w:b/>
              <w:sz w:val="28"/>
            </w:rPr>
          </w:rPrChange>
        </w:rPr>
        <w:pPrChange w:id="224" w:author="Luke Kim" w:date="2009-05-14T14:38:00Z">
          <w:pPr>
            <w:jc w:val="both"/>
          </w:pPr>
        </w:pPrChange>
      </w:pPr>
      <w:ins w:id="225" w:author="Luke Kim" w:date="2009-05-14T14:38:00Z">
        <w:r>
          <w:t xml:space="preserve">Figure </w:t>
        </w:r>
        <w:r>
          <w:fldChar w:fldCharType="begin"/>
        </w:r>
        <w:r>
          <w:instrText xml:space="preserve"> SEQ Figure \* ARABIC </w:instrText>
        </w:r>
      </w:ins>
      <w:r>
        <w:fldChar w:fldCharType="separate"/>
      </w:r>
      <w:ins w:id="226" w:author="Luke Kim" w:date="2009-05-14T14:38:00Z">
        <w:r>
          <w:rPr>
            <w:noProof/>
          </w:rPr>
          <w:t>1</w:t>
        </w:r>
        <w:r>
          <w:fldChar w:fldCharType="end"/>
        </w:r>
        <w:r>
          <w:t>. Branching expansion with and without DT learning results.</w:t>
        </w:r>
      </w:ins>
    </w:p>
    <w:p w:rsidR="00CD5470" w:rsidRDefault="00A73725">
      <w:pPr>
        <w:ind w:left="284" w:hanging="284"/>
        <w:rPr>
          <w:ins w:id="227" w:author="Luke Kim" w:date="2009-05-14T14:54:00Z"/>
          <w:rFonts w:ascii="Times New Roman" w:hAnsi="Times New Roman" w:cs="Times New Roman"/>
          <w:b/>
        </w:rPr>
        <w:pPrChange w:id="228" w:author="Luke Kim" w:date="2009-05-14T11:27:00Z">
          <w:pPr/>
        </w:pPrChange>
      </w:pPr>
      <w:r w:rsidRPr="00A73725">
        <w:rPr>
          <w:rFonts w:ascii="Times New Roman" w:hAnsi="Times New Roman" w:cs="Times New Roman"/>
          <w:b/>
          <w:rPrChange w:id="229" w:author="Luke Kim" w:date="2009-05-14T09:59:00Z">
            <w:rPr>
              <w:rFonts w:ascii="Times New Roman" w:hAnsi="Times New Roman"/>
              <w:b/>
              <w:sz w:val="28"/>
            </w:rPr>
          </w:rPrChange>
        </w:rPr>
        <w:t>4 Discussion</w:t>
      </w:r>
    </w:p>
    <w:p w:rsidR="00CD5470" w:rsidRDefault="00CD5470" w:rsidP="00CD5470">
      <w:pPr>
        <w:pStyle w:val="PlainText"/>
        <w:rPr>
          <w:ins w:id="230" w:author="Luke Kim" w:date="2009-05-14T14:54:00Z"/>
        </w:rPr>
      </w:pPr>
      <w:ins w:id="231" w:author="Luke Kim" w:date="2009-05-14T14:54:00Z">
        <w:r>
          <w:t>may or may not reject the null hypothesis</w:t>
        </w:r>
      </w:ins>
    </w:p>
    <w:p w:rsidR="00CD5470" w:rsidRDefault="00CD5470" w:rsidP="00CD5470">
      <w:pPr>
        <w:pStyle w:val="PlainText"/>
        <w:rPr>
          <w:ins w:id="232" w:author="Luke Kim" w:date="2009-05-14T14:54:00Z"/>
        </w:rPr>
      </w:pPr>
      <w:ins w:id="233" w:author="Luke Kim" w:date="2009-05-14T14:54:00Z">
        <w:r>
          <w:t xml:space="preserve">  - with time constraint, may reject it</w:t>
        </w:r>
      </w:ins>
    </w:p>
    <w:p w:rsidR="00CD5470" w:rsidRDefault="00CD5470" w:rsidP="00CD5470">
      <w:pPr>
        <w:pStyle w:val="PlainText"/>
        <w:rPr>
          <w:ins w:id="234" w:author="Luke Kim" w:date="2009-05-14T14:54:00Z"/>
        </w:rPr>
      </w:pPr>
    </w:p>
    <w:p w:rsidR="00CD5470" w:rsidRDefault="00CD5470" w:rsidP="00CD5470">
      <w:pPr>
        <w:pStyle w:val="PlainText"/>
        <w:rPr>
          <w:ins w:id="235" w:author="Luke Kim" w:date="2009-05-14T14:54:00Z"/>
        </w:rPr>
      </w:pPr>
      <w:ins w:id="236" w:author="Luke Kim" w:date="2009-05-14T14:54:00Z">
        <w:r>
          <w:t>- implementation of decision tree</w:t>
        </w:r>
      </w:ins>
    </w:p>
    <w:p w:rsidR="00CD5470" w:rsidRDefault="00CD5470" w:rsidP="00CD5470">
      <w:pPr>
        <w:pStyle w:val="PlainText"/>
        <w:rPr>
          <w:ins w:id="237" w:author="Luke Kim" w:date="2009-05-14T14:54:00Z"/>
        </w:rPr>
      </w:pPr>
      <w:ins w:id="238" w:author="Luke Kim" w:date="2009-05-14T14:54:00Z">
        <w:r>
          <w:t xml:space="preserve">  - not enough knowledge about the implementation of D.tree</w:t>
        </w:r>
      </w:ins>
    </w:p>
    <w:p w:rsidR="00CD5470" w:rsidRDefault="00CD5470" w:rsidP="00CD5470">
      <w:pPr>
        <w:pStyle w:val="PlainText"/>
        <w:rPr>
          <w:ins w:id="239" w:author="Luke Kim" w:date="2009-05-14T14:54:00Z"/>
        </w:rPr>
      </w:pPr>
    </w:p>
    <w:p w:rsidR="00CD5470" w:rsidRDefault="00CD5470" w:rsidP="00CD5470">
      <w:pPr>
        <w:pStyle w:val="PlainText"/>
        <w:rPr>
          <w:ins w:id="240" w:author="Luke Kim" w:date="2009-05-14T14:54:00Z"/>
        </w:rPr>
      </w:pPr>
      <w:ins w:id="241" w:author="Luke Kim" w:date="2009-05-14T14:54:00Z">
        <w:r>
          <w:t>- getActions method from Board class (may be wrong)</w:t>
        </w:r>
      </w:ins>
    </w:p>
    <w:p w:rsidR="00CD5470" w:rsidRDefault="00CD5470" w:rsidP="00CD5470">
      <w:pPr>
        <w:pStyle w:val="PlainText"/>
        <w:rPr>
          <w:ins w:id="242" w:author="Luke Kim" w:date="2009-05-14T14:54:00Z"/>
        </w:rPr>
      </w:pPr>
      <w:ins w:id="243" w:author="Luke Kim" w:date="2009-05-14T14:54:00Z">
        <w:r>
          <w:t xml:space="preserve">  - affect the final results we generated</w:t>
        </w:r>
      </w:ins>
    </w:p>
    <w:p w:rsidR="00CD5470" w:rsidRDefault="00CD5470" w:rsidP="00CD5470">
      <w:pPr>
        <w:pStyle w:val="PlainText"/>
        <w:rPr>
          <w:ins w:id="244" w:author="Luke Kim" w:date="2009-05-14T14:54:00Z"/>
        </w:rPr>
      </w:pPr>
      <w:ins w:id="245" w:author="Luke Kim" w:date="2009-05-14T14:54:00Z">
        <w:r>
          <w:t xml:space="preserve">  - may need to prove it to cara by giving snap shot of the game in the report</w:t>
        </w:r>
      </w:ins>
    </w:p>
    <w:p w:rsidR="00CD5470" w:rsidRDefault="00CD5470" w:rsidP="00CD5470">
      <w:pPr>
        <w:pStyle w:val="PlainText"/>
        <w:rPr>
          <w:ins w:id="246" w:author="Luke Kim" w:date="2009-05-14T14:54:00Z"/>
        </w:rPr>
      </w:pPr>
      <w:ins w:id="247" w:author="Luke Kim" w:date="2009-05-14T14:54:00Z">
        <w:r>
          <w:t xml:space="preserve">  - MAY NEED TO TAKE THIS OFF!!</w:t>
        </w:r>
      </w:ins>
    </w:p>
    <w:p w:rsidR="00CD5470" w:rsidRDefault="00CD5470" w:rsidP="00CD5470">
      <w:pPr>
        <w:pStyle w:val="PlainText"/>
        <w:rPr>
          <w:ins w:id="248" w:author="Luke Kim" w:date="2009-05-14T14:54:00Z"/>
        </w:rPr>
      </w:pPr>
    </w:p>
    <w:p w:rsidR="00CD5470" w:rsidRDefault="00CD5470" w:rsidP="00CD5470">
      <w:pPr>
        <w:pStyle w:val="PlainText"/>
        <w:rPr>
          <w:ins w:id="249" w:author="Luke Kim" w:date="2009-05-14T14:54:00Z"/>
        </w:rPr>
      </w:pPr>
      <w:ins w:id="250" w:author="Luke Kim" w:date="2009-05-14T14:54:00Z">
        <w:r>
          <w:t>- results may depend on machine specs</w:t>
        </w:r>
      </w:ins>
    </w:p>
    <w:p w:rsidR="00CD5470" w:rsidRDefault="00CD5470" w:rsidP="00CD5470">
      <w:pPr>
        <w:pStyle w:val="PlainText"/>
        <w:rPr>
          <w:ins w:id="251" w:author="Luke Kim" w:date="2009-05-14T14:54:00Z"/>
        </w:rPr>
      </w:pPr>
      <w:ins w:id="252" w:author="Luke Kim" w:date="2009-05-14T14:54:00Z">
        <w:r>
          <w:t xml:space="preserve">  - more CPU power, we can search deeper</w:t>
        </w:r>
      </w:ins>
    </w:p>
    <w:p w:rsidR="00000000" w:rsidRDefault="00A73725">
      <w:pPr>
        <w:ind w:left="284" w:hanging="284"/>
        <w:rPr>
          <w:ins w:id="253" w:author="Luke Kim" w:date="2009-05-14T11:27:00Z"/>
          <w:rFonts w:ascii="Times New Roman" w:hAnsi="Times New Roman" w:cs="Times New Roman"/>
          <w:b/>
        </w:rPr>
        <w:pPrChange w:id="254" w:author="Luke Kim" w:date="2009-05-14T11:27:00Z">
          <w:pPr/>
        </w:pPrChange>
      </w:pPr>
      <w:r w:rsidRPr="00A73725">
        <w:rPr>
          <w:rFonts w:ascii="Times New Roman" w:hAnsi="Times New Roman" w:cs="Times New Roman"/>
          <w:b/>
          <w:rPrChange w:id="255" w:author="Luke Kim" w:date="2009-05-14T09:59:00Z">
            <w:rPr>
              <w:rFonts w:ascii="Times New Roman" w:hAnsi="Times New Roman"/>
              <w:b/>
              <w:sz w:val="28"/>
            </w:rPr>
          </w:rPrChange>
        </w:rPr>
        <w:br/>
        <w:t>4.1 Alpha-Beta Pruning</w:t>
      </w:r>
      <w:r w:rsidRPr="00A73725">
        <w:rPr>
          <w:rFonts w:ascii="Times New Roman" w:hAnsi="Times New Roman" w:cs="Times New Roman"/>
          <w:b/>
          <w:rPrChange w:id="256" w:author="Luke Kim" w:date="2009-05-14T09:59:00Z">
            <w:rPr>
              <w:rFonts w:ascii="Times New Roman" w:hAnsi="Times New Roman"/>
              <w:b/>
              <w:sz w:val="28"/>
            </w:rPr>
          </w:rPrChange>
        </w:rPr>
        <w:br/>
        <w:t>4.2 Game Playing</w:t>
      </w:r>
      <w:r w:rsidRPr="00A73725">
        <w:rPr>
          <w:rFonts w:ascii="Times New Roman" w:hAnsi="Times New Roman" w:cs="Times New Roman"/>
          <w:b/>
          <w:rPrChange w:id="257" w:author="Luke Kim" w:date="2009-05-14T09:59:00Z">
            <w:rPr>
              <w:rFonts w:ascii="Times New Roman" w:hAnsi="Times New Roman"/>
              <w:b/>
              <w:sz w:val="28"/>
            </w:rPr>
          </w:rPrChange>
        </w:rPr>
        <w:br/>
        <w:t>4.3 Decision Tree</w:t>
      </w:r>
      <w:ins w:id="258" w:author="Luke Kim" w:date="2009-05-14T11:27:00Z">
        <w:r w:rsidR="00736252">
          <w:rPr>
            <w:rFonts w:ascii="Times New Roman" w:hAnsi="Times New Roman" w:cs="Times New Roman"/>
            <w:b/>
          </w:rPr>
          <w:t xml:space="preserve"> Learning</w:t>
        </w:r>
      </w:ins>
    </w:p>
    <w:p w:rsidR="00000000" w:rsidRDefault="00736252">
      <w:pPr>
        <w:ind w:left="284" w:hanging="284"/>
        <w:rPr>
          <w:ins w:id="259" w:author="Luke Kim" w:date="2009-05-14T11:27:00Z"/>
          <w:rFonts w:ascii="Times New Roman" w:hAnsi="Times New Roman" w:cs="Times New Roman"/>
          <w:b/>
        </w:rPr>
        <w:pPrChange w:id="260" w:author="Luke Kim" w:date="2009-05-14T11:27:00Z">
          <w:pPr/>
        </w:pPrChange>
      </w:pPr>
      <w:ins w:id="261" w:author="Luke Kim" w:date="2009-05-14T11:27:00Z">
        <w:r>
          <w:rPr>
            <w:rFonts w:ascii="Times New Roman" w:hAnsi="Times New Roman" w:cs="Times New Roman"/>
            <w:b/>
          </w:rPr>
          <w:t>[we could save more time perhaps for bigger ply]</w:t>
        </w:r>
      </w:ins>
    </w:p>
    <w:p w:rsidR="00000000" w:rsidRDefault="00A73725">
      <w:pPr>
        <w:ind w:left="284" w:hanging="284"/>
        <w:rPr>
          <w:ins w:id="262" w:author="Luke Kim" w:date="2009-05-14T11:23:00Z"/>
          <w:rFonts w:ascii="Times New Roman" w:hAnsi="Times New Roman" w:cs="Times New Roman"/>
          <w:b/>
        </w:rPr>
        <w:pPrChange w:id="263" w:author="Luke Kim" w:date="2009-05-14T11:27:00Z">
          <w:pPr/>
        </w:pPrChange>
      </w:pPr>
      <w:del w:id="264" w:author="Luke Kim" w:date="2009-05-14T11:27:00Z">
        <w:r w:rsidRPr="00A73725">
          <w:rPr>
            <w:rFonts w:ascii="Times New Roman" w:hAnsi="Times New Roman" w:cs="Times New Roman"/>
            <w:b/>
            <w:rPrChange w:id="265" w:author="Luke Kim" w:date="2009-05-14T09:59:00Z">
              <w:rPr>
                <w:rFonts w:ascii="Times New Roman" w:hAnsi="Times New Roman"/>
                <w:b/>
                <w:sz w:val="28"/>
              </w:rPr>
            </w:rPrChange>
          </w:rPr>
          <w:delText>s</w:delText>
        </w:r>
      </w:del>
      <w:r w:rsidRPr="00A73725">
        <w:rPr>
          <w:rFonts w:ascii="Times New Roman" w:hAnsi="Times New Roman" w:cs="Times New Roman"/>
          <w:b/>
          <w:rPrChange w:id="266" w:author="Luke Kim" w:date="2009-05-14T09:59:00Z">
            <w:rPr>
              <w:rFonts w:ascii="Times New Roman" w:hAnsi="Times New Roman"/>
              <w:b/>
              <w:sz w:val="28"/>
            </w:rPr>
          </w:rPrChange>
        </w:rPr>
        <w:br/>
        <w:t>4.4 Machine Learning</w:t>
      </w:r>
    </w:p>
    <w:p w:rsidR="00A73725" w:rsidRPr="00A73725" w:rsidRDefault="00A73725" w:rsidP="00A73725">
      <w:pPr>
        <w:ind w:left="284" w:hanging="284"/>
        <w:rPr>
          <w:rFonts w:ascii="Times New Roman" w:hAnsi="Times New Roman" w:cs="Times New Roman"/>
          <w:b/>
          <w:rPrChange w:id="267" w:author="Luke Kim" w:date="2009-05-14T09:59:00Z">
            <w:rPr>
              <w:rFonts w:ascii="Times New Roman" w:hAnsi="Times New Roman"/>
              <w:b/>
              <w:sz w:val="28"/>
            </w:rPr>
          </w:rPrChange>
        </w:rPr>
        <w:pPrChange w:id="268" w:author="Luke Kim" w:date="2009-05-14T10:49:00Z">
          <w:pPr/>
        </w:pPrChange>
      </w:pPr>
      <w:del w:id="269" w:author="Luke Kim" w:date="2009-05-14T11:23:00Z">
        <w:r w:rsidRPr="00A73725">
          <w:rPr>
            <w:rFonts w:ascii="Times New Roman" w:hAnsi="Times New Roman" w:cs="Times New Roman"/>
            <w:b/>
            <w:rPrChange w:id="270" w:author="Luke Kim" w:date="2009-05-14T09:59:00Z">
              <w:rPr>
                <w:rFonts w:ascii="Times New Roman" w:hAnsi="Times New Roman"/>
                <w:b/>
                <w:sz w:val="28"/>
              </w:rPr>
            </w:rPrChange>
          </w:rPr>
          <w:lastRenderedPageBreak/>
          <w:br/>
        </w:r>
        <w:r w:rsidRPr="00A73725">
          <w:rPr>
            <w:rFonts w:ascii="Times New Roman" w:hAnsi="Times New Roman" w:cs="Times New Roman"/>
            <w:b/>
            <w:rPrChange w:id="271" w:author="Luke Kim" w:date="2009-05-14T09:59:00Z">
              <w:rPr>
                <w:rFonts w:ascii="Times New Roman" w:hAnsi="Times New Roman"/>
                <w:b/>
                <w:sz w:val="28"/>
              </w:rPr>
            </w:rPrChange>
          </w:rPr>
          <w:br/>
        </w:r>
      </w:del>
      <w:r w:rsidRPr="00A73725">
        <w:rPr>
          <w:rFonts w:ascii="Times New Roman" w:hAnsi="Times New Roman" w:cs="Times New Roman"/>
          <w:b/>
          <w:rPrChange w:id="272" w:author="Luke Kim" w:date="2009-05-14T09:59:00Z">
            <w:rPr>
              <w:rFonts w:ascii="Times New Roman" w:hAnsi="Times New Roman"/>
              <w:b/>
              <w:sz w:val="28"/>
            </w:rPr>
          </w:rPrChange>
        </w:rPr>
        <w:t>5 Conclusion</w:t>
      </w:r>
    </w:p>
    <w:sdt>
      <w:sdtPr>
        <w:rPr>
          <w:rFonts w:ascii="Times New Roman" w:hAnsi="Times New Roman" w:cs="Times New Roman"/>
        </w:rPr>
        <w:id w:val="1180791"/>
        <w:docPartObj>
          <w:docPartGallery w:val="Bibliographies"/>
          <w:docPartUnique/>
        </w:docPartObj>
      </w:sdtPr>
      <w:sdtContent>
        <w:p w:rsidR="00AE5606" w:rsidRPr="003F7EE1" w:rsidRDefault="00A73725" w:rsidP="00AE5606">
          <w:pPr>
            <w:jc w:val="both"/>
            <w:rPr>
              <w:rFonts w:ascii="Times New Roman" w:hAnsi="Times New Roman" w:cs="Times New Roman"/>
            </w:rPr>
          </w:pPr>
          <w:r w:rsidRPr="00A73725">
            <w:rPr>
              <w:rFonts w:ascii="Times New Roman" w:hAnsi="Times New Roman" w:cs="Times New Roman"/>
              <w:b/>
              <w:rPrChange w:id="273" w:author="Luke Kim" w:date="2009-05-14T09:59:00Z">
                <w:rPr>
                  <w:rFonts w:ascii="Times New Roman" w:hAnsi="Times New Roman"/>
                  <w:b/>
                  <w:sz w:val="28"/>
                </w:rPr>
              </w:rPrChange>
            </w:rPr>
            <w:t>References</w:t>
          </w:r>
        </w:p>
        <w:p w:rsidR="009816FF" w:rsidRDefault="00A73725" w:rsidP="009816FF">
          <w:pPr>
            <w:pStyle w:val="Bibliography"/>
            <w:rPr>
              <w:noProof/>
            </w:rPr>
          </w:pPr>
          <w:r w:rsidRPr="00A73725">
            <w:rPr>
              <w:rFonts w:ascii="Times New Roman" w:hAnsi="Times New Roman" w:cs="Times New Roman"/>
              <w:rPrChange w:id="274" w:author="Luke Kim" w:date="2009-05-14T09:59:00Z">
                <w:rPr/>
              </w:rPrChange>
            </w:rPr>
            <w:fldChar w:fldCharType="begin"/>
          </w:r>
          <w:r w:rsidRPr="00A73725">
            <w:rPr>
              <w:rFonts w:ascii="Times New Roman" w:hAnsi="Times New Roman" w:cs="Times New Roman"/>
              <w:rPrChange w:id="275" w:author="Luke Kim" w:date="2009-05-14T09:59:00Z">
                <w:rPr/>
              </w:rPrChange>
            </w:rPr>
            <w:instrText xml:space="preserve"> BIBLIOGRAPHY </w:instrText>
          </w:r>
          <w:r w:rsidRPr="00A73725">
            <w:rPr>
              <w:rFonts w:ascii="Times New Roman" w:hAnsi="Times New Roman" w:cs="Times New Roman"/>
              <w:rPrChange w:id="276" w:author="Luke Kim" w:date="2009-05-14T09:59:00Z">
                <w:rPr/>
              </w:rPrChange>
            </w:rPr>
            <w:fldChar w:fldCharType="separate"/>
          </w:r>
          <w:r w:rsidR="009816FF">
            <w:rPr>
              <w:noProof/>
            </w:rPr>
            <w:t xml:space="preserve">1. Alpha-Beta pruning. </w:t>
          </w:r>
          <w:r w:rsidR="009816FF">
            <w:rPr>
              <w:i/>
              <w:iCs/>
              <w:noProof/>
            </w:rPr>
            <w:t xml:space="preserve">Wikipedia. </w:t>
          </w:r>
          <w:r w:rsidR="009816FF">
            <w:rPr>
              <w:noProof/>
            </w:rPr>
            <w:t>[Online] [Cited: 13 May 2009.] http://en.wikipedia.org/wiki/Alpha-beta_pruning.</w:t>
          </w:r>
        </w:p>
        <w:p w:rsidR="009816FF" w:rsidRDefault="009816FF" w:rsidP="009816FF">
          <w:pPr>
            <w:pStyle w:val="Bibliography"/>
            <w:rPr>
              <w:noProof/>
            </w:rPr>
          </w:pPr>
          <w:r>
            <w:rPr>
              <w:noProof/>
            </w:rPr>
            <w:t xml:space="preserve">2. </w:t>
          </w:r>
          <w:r>
            <w:rPr>
              <w:b/>
              <w:bCs/>
              <w:noProof/>
            </w:rPr>
            <w:t>François, Jean-Marc.</w:t>
          </w:r>
          <w:r>
            <w:rPr>
              <w:noProof/>
            </w:rPr>
            <w:t xml:space="preserve"> </w:t>
          </w:r>
          <w:r>
            <w:rPr>
              <w:i/>
              <w:iCs/>
              <w:noProof/>
            </w:rPr>
            <w:t xml:space="preserve">jaDTi - Decision Trees: a Java implementation. </w:t>
          </w:r>
          <w:r>
            <w:rPr>
              <w:noProof/>
            </w:rPr>
            <w:t>[Online] [Cited: 14 May 2009.] http://www.run.montefiore.ulg.ac.be/~francois/software/jaDTi/.</w:t>
          </w:r>
        </w:p>
        <w:p w:rsidR="009816FF" w:rsidRDefault="009816FF" w:rsidP="009816FF">
          <w:pPr>
            <w:pStyle w:val="Bibliography"/>
            <w:rPr>
              <w:noProof/>
            </w:rPr>
          </w:pPr>
          <w:r>
            <w:rPr>
              <w:noProof/>
            </w:rPr>
            <w:t xml:space="preserve">3. </w:t>
          </w:r>
          <w:r>
            <w:rPr>
              <w:b/>
              <w:bCs/>
              <w:noProof/>
            </w:rPr>
            <w:t>AT&amp;T Research.</w:t>
          </w:r>
          <w:r>
            <w:rPr>
              <w:noProof/>
            </w:rPr>
            <w:t xml:space="preserve"> Graphviz - Graph Visualization Software. </w:t>
          </w:r>
          <w:r>
            <w:rPr>
              <w:i/>
              <w:iCs/>
              <w:noProof/>
            </w:rPr>
            <w:t xml:space="preserve">Graphviz - Graph Visualization Software. </w:t>
          </w:r>
          <w:r>
            <w:rPr>
              <w:noProof/>
            </w:rPr>
            <w:t>[Online] AT&amp;T Research. [Cited: 13 05 2009.] http://www.graphviz.org/.</w:t>
          </w:r>
        </w:p>
        <w:p w:rsidR="009816FF" w:rsidRDefault="009816FF" w:rsidP="009816FF">
          <w:pPr>
            <w:pStyle w:val="Bibliography"/>
            <w:rPr>
              <w:noProof/>
            </w:rPr>
          </w:pPr>
          <w:r>
            <w:rPr>
              <w:noProof/>
            </w:rPr>
            <w:t xml:space="preserve">4. </w:t>
          </w:r>
          <w:r>
            <w:rPr>
              <w:b/>
              <w:bCs/>
              <w:noProof/>
            </w:rPr>
            <w:t>Laramée, François Dominic.</w:t>
          </w:r>
          <w:r>
            <w:rPr>
              <w:noProof/>
            </w:rPr>
            <w:t xml:space="preserve"> Chess Programming Part VI: Evaluation Functions. </w:t>
          </w:r>
          <w:r>
            <w:rPr>
              <w:i/>
              <w:iCs/>
              <w:noProof/>
            </w:rPr>
            <w:t xml:space="preserve">GameDev. </w:t>
          </w:r>
          <w:r>
            <w:rPr>
              <w:noProof/>
            </w:rPr>
            <w:t>[Online] [Cited: 12 May 2009.] http://www.gamedev.net/reference/articles/article1208.asp.</w:t>
          </w:r>
        </w:p>
        <w:p w:rsidR="00A73725" w:rsidRPr="00A73725" w:rsidDel="007D23CE" w:rsidRDefault="00A73725" w:rsidP="009816FF">
          <w:pPr>
            <w:rPr>
              <w:del w:id="277" w:author="Luke Kim" w:date="2009-05-14T14:38:00Z"/>
              <w:rFonts w:ascii="Times New Roman" w:hAnsi="Times New Roman" w:cs="Times New Roman"/>
              <w:rPrChange w:id="278" w:author="Luke Kim" w:date="2009-05-14T09:59:00Z">
                <w:rPr>
                  <w:del w:id="279" w:author="Luke Kim" w:date="2009-05-14T14:38:00Z"/>
                </w:rPr>
              </w:rPrChange>
            </w:rPr>
          </w:pPr>
          <w:r w:rsidRPr="00A73725">
            <w:rPr>
              <w:rFonts w:ascii="Times New Roman" w:hAnsi="Times New Roman" w:cs="Times New Roman"/>
              <w:rPrChange w:id="280" w:author="Luke Kim" w:date="2009-05-14T09:59:00Z">
                <w:rPr/>
              </w:rPrChange>
            </w:rPr>
            <w:fldChar w:fldCharType="end"/>
          </w:r>
        </w:p>
      </w:sdtContent>
    </w:sdt>
    <w:p w:rsidR="00A65E67" w:rsidRPr="003F7EE1" w:rsidRDefault="00A65E67" w:rsidP="007D23CE">
      <w:pPr>
        <w:rPr>
          <w:rFonts w:ascii="Times New Roman" w:hAnsi="Times New Roman" w:cs="Times New Roman"/>
        </w:rPr>
        <w:pPrChange w:id="281" w:author="Luke Kim" w:date="2009-05-14T14:38:00Z">
          <w:pPr>
            <w:jc w:val="both"/>
          </w:pPr>
        </w:pPrChange>
      </w:pPr>
    </w:p>
    <w:sectPr w:rsidR="00A65E67" w:rsidRPr="003F7EE1" w:rsidSect="009B0F7D">
      <w:type w:val="continuous"/>
      <w:pgSz w:w="11900" w:h="16840"/>
      <w:pgMar w:top="1440" w:right="1410" w:bottom="1440" w:left="1276" w:header="708" w:footer="708" w:gutter="0"/>
      <w:cols w:num="2" w:space="42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21F" w:rsidRDefault="001B721F" w:rsidP="00394510">
      <w:pPr>
        <w:spacing w:after="0"/>
      </w:pPr>
      <w:r>
        <w:separator/>
      </w:r>
    </w:p>
  </w:endnote>
  <w:endnote w:type="continuationSeparator" w:id="0">
    <w:p w:rsidR="001B721F" w:rsidRDefault="001B721F" w:rsidP="0039451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21F" w:rsidRDefault="001B721F" w:rsidP="00394510">
      <w:pPr>
        <w:spacing w:after="0"/>
      </w:pPr>
      <w:r>
        <w:separator/>
      </w:r>
    </w:p>
  </w:footnote>
  <w:footnote w:type="continuationSeparator" w:id="0">
    <w:p w:rsidR="001B721F" w:rsidRDefault="001B721F" w:rsidP="0039451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FDE95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0004"/>
  <w:trackRevisions/>
  <w:doNotTrackMoves/>
  <w:defaultTabStop w:val="284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0A5022"/>
    <w:rsid w:val="00006D75"/>
    <w:rsid w:val="000127BF"/>
    <w:rsid w:val="00044C25"/>
    <w:rsid w:val="0005704D"/>
    <w:rsid w:val="0006088F"/>
    <w:rsid w:val="000649B5"/>
    <w:rsid w:val="00086C00"/>
    <w:rsid w:val="000911A8"/>
    <w:rsid w:val="0009305A"/>
    <w:rsid w:val="000949F4"/>
    <w:rsid w:val="000963EA"/>
    <w:rsid w:val="000A3C61"/>
    <w:rsid w:val="000A5022"/>
    <w:rsid w:val="000A59FA"/>
    <w:rsid w:val="000B4E4B"/>
    <w:rsid w:val="000B78FD"/>
    <w:rsid w:val="000C00D7"/>
    <w:rsid w:val="000C5E74"/>
    <w:rsid w:val="00112A94"/>
    <w:rsid w:val="00131178"/>
    <w:rsid w:val="00157542"/>
    <w:rsid w:val="00173EA0"/>
    <w:rsid w:val="00184072"/>
    <w:rsid w:val="001B2E94"/>
    <w:rsid w:val="001B721F"/>
    <w:rsid w:val="001C18AD"/>
    <w:rsid w:val="001E1711"/>
    <w:rsid w:val="001E3F0C"/>
    <w:rsid w:val="001E3FEA"/>
    <w:rsid w:val="00235554"/>
    <w:rsid w:val="002949DC"/>
    <w:rsid w:val="002A02C1"/>
    <w:rsid w:val="002A4522"/>
    <w:rsid w:val="002E313C"/>
    <w:rsid w:val="002F69C5"/>
    <w:rsid w:val="0030781A"/>
    <w:rsid w:val="00394510"/>
    <w:rsid w:val="003B46C0"/>
    <w:rsid w:val="003C50CA"/>
    <w:rsid w:val="003E6F07"/>
    <w:rsid w:val="003F12B9"/>
    <w:rsid w:val="003F7A1F"/>
    <w:rsid w:val="003F7EE1"/>
    <w:rsid w:val="003F7F19"/>
    <w:rsid w:val="00441543"/>
    <w:rsid w:val="004429B7"/>
    <w:rsid w:val="00495C0D"/>
    <w:rsid w:val="004A3F9F"/>
    <w:rsid w:val="004D21F5"/>
    <w:rsid w:val="00502A0D"/>
    <w:rsid w:val="00504AA9"/>
    <w:rsid w:val="005154D4"/>
    <w:rsid w:val="00525B4E"/>
    <w:rsid w:val="00527676"/>
    <w:rsid w:val="00547F8D"/>
    <w:rsid w:val="00562EB1"/>
    <w:rsid w:val="005716FF"/>
    <w:rsid w:val="00591A7A"/>
    <w:rsid w:val="005950CE"/>
    <w:rsid w:val="005B2CA7"/>
    <w:rsid w:val="005B56EF"/>
    <w:rsid w:val="005C15C7"/>
    <w:rsid w:val="005C19E9"/>
    <w:rsid w:val="005F0886"/>
    <w:rsid w:val="005F1763"/>
    <w:rsid w:val="00630BBC"/>
    <w:rsid w:val="00643772"/>
    <w:rsid w:val="0068404E"/>
    <w:rsid w:val="006A6191"/>
    <w:rsid w:val="006C3B8B"/>
    <w:rsid w:val="006C531A"/>
    <w:rsid w:val="006D1BC2"/>
    <w:rsid w:val="006E17FE"/>
    <w:rsid w:val="006E3A2B"/>
    <w:rsid w:val="0071661F"/>
    <w:rsid w:val="00720B7B"/>
    <w:rsid w:val="00736252"/>
    <w:rsid w:val="007467B4"/>
    <w:rsid w:val="00751204"/>
    <w:rsid w:val="00756497"/>
    <w:rsid w:val="00771189"/>
    <w:rsid w:val="00772B6C"/>
    <w:rsid w:val="0077712E"/>
    <w:rsid w:val="0078108D"/>
    <w:rsid w:val="00781EC4"/>
    <w:rsid w:val="007C2D75"/>
    <w:rsid w:val="007C74C9"/>
    <w:rsid w:val="007D055A"/>
    <w:rsid w:val="007D23CE"/>
    <w:rsid w:val="00833838"/>
    <w:rsid w:val="008445C7"/>
    <w:rsid w:val="00854A8E"/>
    <w:rsid w:val="008850A9"/>
    <w:rsid w:val="008A18AA"/>
    <w:rsid w:val="008A19DB"/>
    <w:rsid w:val="008E3801"/>
    <w:rsid w:val="008E4BC0"/>
    <w:rsid w:val="008E6515"/>
    <w:rsid w:val="008E7A18"/>
    <w:rsid w:val="008F2DF3"/>
    <w:rsid w:val="008F74A7"/>
    <w:rsid w:val="009369D1"/>
    <w:rsid w:val="009452F8"/>
    <w:rsid w:val="009477E7"/>
    <w:rsid w:val="00977EE2"/>
    <w:rsid w:val="009816FF"/>
    <w:rsid w:val="009A2F1C"/>
    <w:rsid w:val="009B0F7D"/>
    <w:rsid w:val="009C37F9"/>
    <w:rsid w:val="00A36A72"/>
    <w:rsid w:val="00A60EC3"/>
    <w:rsid w:val="00A65E67"/>
    <w:rsid w:val="00A73725"/>
    <w:rsid w:val="00A8370B"/>
    <w:rsid w:val="00A87C4F"/>
    <w:rsid w:val="00AA29CA"/>
    <w:rsid w:val="00AB7C9E"/>
    <w:rsid w:val="00AC2D49"/>
    <w:rsid w:val="00AE5606"/>
    <w:rsid w:val="00AE7E7A"/>
    <w:rsid w:val="00AF2AF9"/>
    <w:rsid w:val="00AF7ACD"/>
    <w:rsid w:val="00B02DE3"/>
    <w:rsid w:val="00B05C62"/>
    <w:rsid w:val="00B23601"/>
    <w:rsid w:val="00B41966"/>
    <w:rsid w:val="00B6235E"/>
    <w:rsid w:val="00B711C9"/>
    <w:rsid w:val="00B7395C"/>
    <w:rsid w:val="00B75E25"/>
    <w:rsid w:val="00B901F8"/>
    <w:rsid w:val="00B94DB0"/>
    <w:rsid w:val="00BA6EE8"/>
    <w:rsid w:val="00BA7C05"/>
    <w:rsid w:val="00BC1179"/>
    <w:rsid w:val="00BC1F18"/>
    <w:rsid w:val="00BF370B"/>
    <w:rsid w:val="00C028E3"/>
    <w:rsid w:val="00C05287"/>
    <w:rsid w:val="00C11884"/>
    <w:rsid w:val="00C21FF8"/>
    <w:rsid w:val="00C239C9"/>
    <w:rsid w:val="00C23E2B"/>
    <w:rsid w:val="00C374C4"/>
    <w:rsid w:val="00C604CD"/>
    <w:rsid w:val="00C634B9"/>
    <w:rsid w:val="00C64A17"/>
    <w:rsid w:val="00C85E03"/>
    <w:rsid w:val="00CD5470"/>
    <w:rsid w:val="00D00BF1"/>
    <w:rsid w:val="00D20F5A"/>
    <w:rsid w:val="00D3346F"/>
    <w:rsid w:val="00D417AC"/>
    <w:rsid w:val="00D45818"/>
    <w:rsid w:val="00D501D9"/>
    <w:rsid w:val="00D77A72"/>
    <w:rsid w:val="00D81402"/>
    <w:rsid w:val="00DA3B65"/>
    <w:rsid w:val="00DB2F13"/>
    <w:rsid w:val="00DC09D1"/>
    <w:rsid w:val="00DC754D"/>
    <w:rsid w:val="00DD05FC"/>
    <w:rsid w:val="00DD1B71"/>
    <w:rsid w:val="00E03359"/>
    <w:rsid w:val="00E20C8D"/>
    <w:rsid w:val="00E26FE6"/>
    <w:rsid w:val="00E34DBD"/>
    <w:rsid w:val="00E431AE"/>
    <w:rsid w:val="00E55437"/>
    <w:rsid w:val="00E83B70"/>
    <w:rsid w:val="00EA5637"/>
    <w:rsid w:val="00ED19F7"/>
    <w:rsid w:val="00ED50A9"/>
    <w:rsid w:val="00EE2403"/>
    <w:rsid w:val="00EF5685"/>
    <w:rsid w:val="00F179B3"/>
    <w:rsid w:val="00F333AB"/>
    <w:rsid w:val="00F37774"/>
    <w:rsid w:val="00F401D7"/>
    <w:rsid w:val="00F557A9"/>
    <w:rsid w:val="00F71510"/>
    <w:rsid w:val="00F92461"/>
    <w:rsid w:val="00F95BBB"/>
    <w:rsid w:val="00FA6D05"/>
    <w:rsid w:val="00FB26C7"/>
    <w:rsid w:val="00FC5FE5"/>
    <w:rsid w:val="00FE4224"/>
    <w:rsid w:val="00FE7817"/>
    <w:rsid w:val="00FF1FB2"/>
    <w:rsid w:val="00FF399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CED"/>
    <w:rPr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606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54D4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451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4510"/>
  </w:style>
  <w:style w:type="character" w:styleId="EndnoteReference">
    <w:name w:val="endnote reference"/>
    <w:basedOn w:val="DefaultParagraphFont"/>
    <w:uiPriority w:val="99"/>
    <w:semiHidden/>
    <w:unhideWhenUsed/>
    <w:rsid w:val="0039451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51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E56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AE5606"/>
  </w:style>
  <w:style w:type="paragraph" w:styleId="Caption">
    <w:name w:val="caption"/>
    <w:basedOn w:val="Normal"/>
    <w:next w:val="Normal"/>
    <w:uiPriority w:val="35"/>
    <w:unhideWhenUsed/>
    <w:qFormat/>
    <w:rsid w:val="005B2CA7"/>
    <w:rPr>
      <w:b/>
      <w:bCs/>
      <w:color w:val="4F81BD" w:themeColor="accent1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D5470"/>
    <w:pPr>
      <w:spacing w:after="0"/>
    </w:pPr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D547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hongw01@student.uwa.edu.au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imt01@student.uwa.edu.au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intes02@student.uwa.edu.au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uny05@student.uwa.edu.au2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ke%20Kim\Documents\UWA\Year%204\CITS4211\ai_agentwork\doc\result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400" baseline="0"/>
              <a:t>Branching Expansion</a:t>
            </a:r>
          </a:p>
        </c:rich>
      </c:tx>
    </c:title>
    <c:plotArea>
      <c:layout>
        <c:manualLayout>
          <c:layoutTarget val="inner"/>
          <c:xMode val="edge"/>
          <c:yMode val="edge"/>
          <c:x val="0.1577443054203371"/>
          <c:y val="0.15377709317326543"/>
          <c:w val="0.76681717473867039"/>
          <c:h val="0.49836743229125086"/>
        </c:manualLayout>
      </c:layout>
      <c:lineChart>
        <c:grouping val="standard"/>
        <c:ser>
          <c:idx val="0"/>
          <c:order val="0"/>
          <c:tx>
            <c:strRef>
              <c:f>resultnorm1!$N$1</c:f>
              <c:strCache>
                <c:ptCount val="1"/>
                <c:pt idx="0">
                  <c:v>ave. Width without DT</c:v>
                </c:pt>
              </c:strCache>
            </c:strRef>
          </c:tx>
          <c:spPr>
            <a:ln w="19050"/>
          </c:spPr>
          <c:marker>
            <c:symbol val="none"/>
          </c:marker>
          <c:val>
            <c:numRef>
              <c:f>resultnorm1!$N$2:$N$52</c:f>
              <c:numCache>
                <c:formatCode>General</c:formatCode>
                <c:ptCount val="51"/>
                <c:pt idx="0">
                  <c:v>19.143687333333325</c:v>
                </c:pt>
                <c:pt idx="1">
                  <c:v>18.821230333333325</c:v>
                </c:pt>
                <c:pt idx="2">
                  <c:v>19.49803799999999</c:v>
                </c:pt>
                <c:pt idx="3">
                  <c:v>20.767508666666668</c:v>
                </c:pt>
                <c:pt idx="4">
                  <c:v>20.825725666666667</c:v>
                </c:pt>
                <c:pt idx="5">
                  <c:v>20.497494666666665</c:v>
                </c:pt>
                <c:pt idx="6">
                  <c:v>22.19486633333333</c:v>
                </c:pt>
                <c:pt idx="7">
                  <c:v>22.400458</c:v>
                </c:pt>
                <c:pt idx="8">
                  <c:v>20.806931333333324</c:v>
                </c:pt>
                <c:pt idx="9">
                  <c:v>20.68187833333333</c:v>
                </c:pt>
                <c:pt idx="10">
                  <c:v>21.19000766666667</c:v>
                </c:pt>
                <c:pt idx="11">
                  <c:v>22.635162333333323</c:v>
                </c:pt>
                <c:pt idx="12">
                  <c:v>21.668690666666663</c:v>
                </c:pt>
                <c:pt idx="13">
                  <c:v>21.579563666666672</c:v>
                </c:pt>
                <c:pt idx="14">
                  <c:v>22.065915</c:v>
                </c:pt>
                <c:pt idx="15">
                  <c:v>21.418729333333321</c:v>
                </c:pt>
                <c:pt idx="16">
                  <c:v>22.077738999999994</c:v>
                </c:pt>
                <c:pt idx="17">
                  <c:v>23.054420666666672</c:v>
                </c:pt>
                <c:pt idx="18">
                  <c:v>23.660125000000004</c:v>
                </c:pt>
                <c:pt idx="19">
                  <c:v>24.323651000000005</c:v>
                </c:pt>
                <c:pt idx="20">
                  <c:v>23.609741666666665</c:v>
                </c:pt>
                <c:pt idx="21">
                  <c:v>20.485149666666661</c:v>
                </c:pt>
                <c:pt idx="22">
                  <c:v>21.362367333333324</c:v>
                </c:pt>
                <c:pt idx="23">
                  <c:v>20.742964333333326</c:v>
                </c:pt>
                <c:pt idx="24">
                  <c:v>18.479916333333325</c:v>
                </c:pt>
                <c:pt idx="25">
                  <c:v>18.882069499999997</c:v>
                </c:pt>
                <c:pt idx="26">
                  <c:v>16.476189999999995</c:v>
                </c:pt>
                <c:pt idx="27">
                  <c:v>16.383697999999995</c:v>
                </c:pt>
                <c:pt idx="28">
                  <c:v>16.896540000000002</c:v>
                </c:pt>
                <c:pt idx="29">
                  <c:v>17.185873000000001</c:v>
                </c:pt>
                <c:pt idx="30">
                  <c:v>17.377388000000003</c:v>
                </c:pt>
                <c:pt idx="31">
                  <c:v>17.169311999999998</c:v>
                </c:pt>
                <c:pt idx="32">
                  <c:v>16.118556999999999</c:v>
                </c:pt>
                <c:pt idx="33">
                  <c:v>15.126582000000003</c:v>
                </c:pt>
                <c:pt idx="34">
                  <c:v>17.126064000000003</c:v>
                </c:pt>
                <c:pt idx="35">
                  <c:v>17.537095999999998</c:v>
                </c:pt>
                <c:pt idx="36">
                  <c:v>16.953271999999995</c:v>
                </c:pt>
                <c:pt idx="37">
                  <c:v>17.448543999999988</c:v>
                </c:pt>
                <c:pt idx="38">
                  <c:v>14.103536000000002</c:v>
                </c:pt>
                <c:pt idx="39">
                  <c:v>14.012220000000001</c:v>
                </c:pt>
                <c:pt idx="40">
                  <c:v>11.313793</c:v>
                </c:pt>
                <c:pt idx="41">
                  <c:v>13.156342500000001</c:v>
                </c:pt>
                <c:pt idx="42">
                  <c:v>13.555341</c:v>
                </c:pt>
                <c:pt idx="43">
                  <c:v>12.611510999999998</c:v>
                </c:pt>
                <c:pt idx="44">
                  <c:v>13.803167</c:v>
                </c:pt>
                <c:pt idx="45">
                  <c:v>13.515464000000001</c:v>
                </c:pt>
                <c:pt idx="46">
                  <c:v>13.807205</c:v>
                </c:pt>
                <c:pt idx="47">
                  <c:v>12.249344000000001</c:v>
                </c:pt>
                <c:pt idx="48">
                  <c:v>12.289157000000001</c:v>
                </c:pt>
                <c:pt idx="49">
                  <c:v>9.5097080000000016</c:v>
                </c:pt>
                <c:pt idx="50">
                  <c:v>9.9425840000000019</c:v>
                </c:pt>
              </c:numCache>
            </c:numRef>
          </c:val>
        </c:ser>
        <c:ser>
          <c:idx val="1"/>
          <c:order val="1"/>
          <c:tx>
            <c:strRef>
              <c:f>resultnorm1!$O$1</c:f>
              <c:strCache>
                <c:ptCount val="1"/>
                <c:pt idx="0">
                  <c:v>ave. Depth without DT</c:v>
                </c:pt>
              </c:strCache>
            </c:strRef>
          </c:tx>
          <c:spPr>
            <a:ln w="19050"/>
          </c:spPr>
          <c:marker>
            <c:symbol val="none"/>
          </c:marker>
          <c:val>
            <c:numRef>
              <c:f>resultnorm1!$O$2:$O$52</c:f>
              <c:numCache>
                <c:formatCode>General</c:formatCode>
                <c:ptCount val="51"/>
                <c:pt idx="0">
                  <c:v>1.5817080599999995</c:v>
                </c:pt>
                <c:pt idx="1">
                  <c:v>2.8392276666666665</c:v>
                </c:pt>
                <c:pt idx="2">
                  <c:v>2.8461092666666667</c:v>
                </c:pt>
                <c:pt idx="3">
                  <c:v>2.8506061999999988</c:v>
                </c:pt>
                <c:pt idx="4">
                  <c:v>2.856110933333333</c:v>
                </c:pt>
                <c:pt idx="5">
                  <c:v>2.8700987666666666</c:v>
                </c:pt>
                <c:pt idx="6">
                  <c:v>2.8829101333333327</c:v>
                </c:pt>
                <c:pt idx="7">
                  <c:v>2.8953639666666668</c:v>
                </c:pt>
                <c:pt idx="8">
                  <c:v>1.5960256499999999</c:v>
                </c:pt>
                <c:pt idx="9">
                  <c:v>1.5958205666666665</c:v>
                </c:pt>
                <c:pt idx="10">
                  <c:v>2.2341772800000004</c:v>
                </c:pt>
                <c:pt idx="11">
                  <c:v>2.8859456999999997</c:v>
                </c:pt>
                <c:pt idx="12">
                  <c:v>1.6064571500000002</c:v>
                </c:pt>
                <c:pt idx="13">
                  <c:v>0.96583461666666681</c:v>
                </c:pt>
                <c:pt idx="14">
                  <c:v>2.2532918100000003</c:v>
                </c:pt>
                <c:pt idx="15">
                  <c:v>0.96124134666666672</c:v>
                </c:pt>
                <c:pt idx="16">
                  <c:v>1.6036274099999999</c:v>
                </c:pt>
                <c:pt idx="17">
                  <c:v>1.6108967999999999</c:v>
                </c:pt>
                <c:pt idx="18">
                  <c:v>1.5880536166666668</c:v>
                </c:pt>
                <c:pt idx="19">
                  <c:v>0.96433975999999999</c:v>
                </c:pt>
                <c:pt idx="20">
                  <c:v>0.9637518533333338</c:v>
                </c:pt>
                <c:pt idx="21">
                  <c:v>0.96007302333333344</c:v>
                </c:pt>
                <c:pt idx="22">
                  <c:v>2.2338765999999999</c:v>
                </c:pt>
                <c:pt idx="23">
                  <c:v>0.96259736666666651</c:v>
                </c:pt>
                <c:pt idx="24">
                  <c:v>0.96178069999999993</c:v>
                </c:pt>
                <c:pt idx="25">
                  <c:v>1.9276740999999997</c:v>
                </c:pt>
                <c:pt idx="26">
                  <c:v>0.96687369999999995</c:v>
                </c:pt>
                <c:pt idx="27">
                  <c:v>0.97017890000000007</c:v>
                </c:pt>
                <c:pt idx="28">
                  <c:v>2.9049493999999996</c:v>
                </c:pt>
                <c:pt idx="29">
                  <c:v>0.97026020000000002</c:v>
                </c:pt>
                <c:pt idx="30">
                  <c:v>2.9290989999999995</c:v>
                </c:pt>
                <c:pt idx="31">
                  <c:v>0.97178130000000007</c:v>
                </c:pt>
                <c:pt idx="32">
                  <c:v>0.97250859999999983</c:v>
                </c:pt>
                <c:pt idx="33">
                  <c:v>0.97257380000000004</c:v>
                </c:pt>
                <c:pt idx="34">
                  <c:v>0.97103919999999999</c:v>
                </c:pt>
                <c:pt idx="35">
                  <c:v>0.97096777000000001</c:v>
                </c:pt>
                <c:pt idx="36">
                  <c:v>0.97009339999999999</c:v>
                </c:pt>
                <c:pt idx="37">
                  <c:v>0.96504855000000012</c:v>
                </c:pt>
                <c:pt idx="38">
                  <c:v>0.96464646000000009</c:v>
                </c:pt>
                <c:pt idx="39">
                  <c:v>2.9255454999999997</c:v>
                </c:pt>
                <c:pt idx="40">
                  <c:v>0.96896552999999996</c:v>
                </c:pt>
                <c:pt idx="41">
                  <c:v>0.96755164999999999</c:v>
                </c:pt>
                <c:pt idx="42">
                  <c:v>2.9255682999999997</c:v>
                </c:pt>
                <c:pt idx="43">
                  <c:v>0.97122299999999984</c:v>
                </c:pt>
                <c:pt idx="44">
                  <c:v>0.96832580000000013</c:v>
                </c:pt>
                <c:pt idx="45">
                  <c:v>0.97319585000000008</c:v>
                </c:pt>
                <c:pt idx="46">
                  <c:v>2.9123632999999995</c:v>
                </c:pt>
                <c:pt idx="47">
                  <c:v>0.96850395</c:v>
                </c:pt>
                <c:pt idx="48">
                  <c:v>0.96385544999999995</c:v>
                </c:pt>
                <c:pt idx="49">
                  <c:v>0.96601939999999997</c:v>
                </c:pt>
                <c:pt idx="50">
                  <c:v>0.96650720000000001</c:v>
                </c:pt>
              </c:numCache>
            </c:numRef>
          </c:val>
        </c:ser>
        <c:ser>
          <c:idx val="2"/>
          <c:order val="2"/>
          <c:tx>
            <c:strRef>
              <c:f>resultnorm1!#REF!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val>
            <c:numRef>
              <c:f>resultnorm1!#REF!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3"/>
          <c:order val="3"/>
          <c:tx>
            <c:strRef>
              <c:f>resultnorm1!$P$1</c:f>
              <c:strCache>
                <c:ptCount val="1"/>
                <c:pt idx="0">
                  <c:v>ave. Width with DT</c:v>
                </c:pt>
              </c:strCache>
            </c:strRef>
          </c:tx>
          <c:spPr>
            <a:ln w="19050"/>
          </c:spPr>
          <c:marker>
            <c:symbol val="none"/>
          </c:marker>
          <c:val>
            <c:numRef>
              <c:f>resultnorm1!$P$2:$P$52</c:f>
              <c:numCache>
                <c:formatCode>General</c:formatCode>
                <c:ptCount val="51"/>
                <c:pt idx="0">
                  <c:v>2.8658534999999996</c:v>
                </c:pt>
                <c:pt idx="1">
                  <c:v>8.0409539999999993</c:v>
                </c:pt>
                <c:pt idx="2">
                  <c:v>6.8658146999999969</c:v>
                </c:pt>
                <c:pt idx="3">
                  <c:v>2.7361564999999994</c:v>
                </c:pt>
                <c:pt idx="4">
                  <c:v>3.0833333000000005</c:v>
                </c:pt>
                <c:pt idx="5">
                  <c:v>3.6755725999999997</c:v>
                </c:pt>
                <c:pt idx="6">
                  <c:v>3.4458599999999997</c:v>
                </c:pt>
                <c:pt idx="7">
                  <c:v>3.8211626666666665</c:v>
                </c:pt>
                <c:pt idx="8">
                  <c:v>2.8233333000000003</c:v>
                </c:pt>
                <c:pt idx="9">
                  <c:v>3.5603341666666677</c:v>
                </c:pt>
                <c:pt idx="10">
                  <c:v>3.9184572999999996</c:v>
                </c:pt>
                <c:pt idx="11">
                  <c:v>5.5822745000000005</c:v>
                </c:pt>
                <c:pt idx="12">
                  <c:v>5.2241912999999975</c:v>
                </c:pt>
                <c:pt idx="13">
                  <c:v>5.6414425500000007</c:v>
                </c:pt>
                <c:pt idx="14">
                  <c:v>4.7340920000000004</c:v>
                </c:pt>
                <c:pt idx="15">
                  <c:v>2.8809542500000007</c:v>
                </c:pt>
                <c:pt idx="16">
                  <c:v>3.4076805999999999</c:v>
                </c:pt>
                <c:pt idx="17">
                  <c:v>11.048217849999999</c:v>
                </c:pt>
                <c:pt idx="18">
                  <c:v>10.411429500000002</c:v>
                </c:pt>
                <c:pt idx="19">
                  <c:v>10.4398079</c:v>
                </c:pt>
                <c:pt idx="20">
                  <c:v>11.541847000000001</c:v>
                </c:pt>
                <c:pt idx="21">
                  <c:v>10.850846500000003</c:v>
                </c:pt>
                <c:pt idx="22">
                  <c:v>11.14080665</c:v>
                </c:pt>
                <c:pt idx="23">
                  <c:v>11.522929100000001</c:v>
                </c:pt>
                <c:pt idx="24">
                  <c:v>12.358244650000001</c:v>
                </c:pt>
                <c:pt idx="25">
                  <c:v>11.02452665</c:v>
                </c:pt>
                <c:pt idx="26">
                  <c:v>10.381148</c:v>
                </c:pt>
                <c:pt idx="27">
                  <c:v>10.63164235</c:v>
                </c:pt>
                <c:pt idx="28">
                  <c:v>11.099390250000003</c:v>
                </c:pt>
                <c:pt idx="29">
                  <c:v>17.979165999999999</c:v>
                </c:pt>
                <c:pt idx="30">
                  <c:v>19.624199000000001</c:v>
                </c:pt>
                <c:pt idx="31">
                  <c:v>18.702477999999996</c:v>
                </c:pt>
                <c:pt idx="32">
                  <c:v>19.581780999999996</c:v>
                </c:pt>
                <c:pt idx="33">
                  <c:v>20.065384000000002</c:v>
                </c:pt>
                <c:pt idx="34">
                  <c:v>20.895985000000003</c:v>
                </c:pt>
                <c:pt idx="35">
                  <c:v>22.733650000000001</c:v>
                </c:pt>
              </c:numCache>
            </c:numRef>
          </c:val>
        </c:ser>
        <c:ser>
          <c:idx val="4"/>
          <c:order val="4"/>
          <c:tx>
            <c:strRef>
              <c:f>resultnorm1!$Q$1</c:f>
              <c:strCache>
                <c:ptCount val="1"/>
                <c:pt idx="0">
                  <c:v>ave. Depth with DT</c:v>
                </c:pt>
              </c:strCache>
            </c:strRef>
          </c:tx>
          <c:spPr>
            <a:ln w="19050"/>
          </c:spPr>
          <c:marker>
            <c:symbol val="none"/>
          </c:marker>
          <c:val>
            <c:numRef>
              <c:f>resultnorm1!$Q$2:$Q$52</c:f>
              <c:numCache>
                <c:formatCode>General</c:formatCode>
                <c:ptCount val="51"/>
                <c:pt idx="0">
                  <c:v>0.92682930000000008</c:v>
                </c:pt>
                <c:pt idx="1">
                  <c:v>2.7998812000000002</c:v>
                </c:pt>
                <c:pt idx="2">
                  <c:v>0.9361022</c:v>
                </c:pt>
                <c:pt idx="3">
                  <c:v>0.94462539999999995</c:v>
                </c:pt>
                <c:pt idx="4">
                  <c:v>0.94696970000000003</c:v>
                </c:pt>
                <c:pt idx="5">
                  <c:v>0.94656489999999982</c:v>
                </c:pt>
                <c:pt idx="6">
                  <c:v>0.94267520000000016</c:v>
                </c:pt>
                <c:pt idx="7">
                  <c:v>2.2133055533333339</c:v>
                </c:pt>
                <c:pt idx="8">
                  <c:v>0.95333329999999994</c:v>
                </c:pt>
                <c:pt idx="9">
                  <c:v>0.95611386666666653</c:v>
                </c:pt>
                <c:pt idx="10">
                  <c:v>0.95631363333333352</c:v>
                </c:pt>
                <c:pt idx="11">
                  <c:v>2.8779649999999997</c:v>
                </c:pt>
                <c:pt idx="12">
                  <c:v>0.96218731999999996</c:v>
                </c:pt>
                <c:pt idx="13">
                  <c:v>0.96274585000000024</c:v>
                </c:pt>
                <c:pt idx="14">
                  <c:v>0.96401163000000012</c:v>
                </c:pt>
                <c:pt idx="15">
                  <c:v>0.96070809999999995</c:v>
                </c:pt>
                <c:pt idx="16">
                  <c:v>1.899256075</c:v>
                </c:pt>
                <c:pt idx="17">
                  <c:v>1.8952219699999999</c:v>
                </c:pt>
                <c:pt idx="18">
                  <c:v>1.8951729650000002</c:v>
                </c:pt>
                <c:pt idx="19">
                  <c:v>2.8537602999999998</c:v>
                </c:pt>
                <c:pt idx="20">
                  <c:v>1.9043603</c:v>
                </c:pt>
                <c:pt idx="21">
                  <c:v>2.8742183499999996</c:v>
                </c:pt>
                <c:pt idx="22">
                  <c:v>1.91029633</c:v>
                </c:pt>
                <c:pt idx="23">
                  <c:v>2.8844299499999999</c:v>
                </c:pt>
                <c:pt idx="24">
                  <c:v>1.9347665700000001</c:v>
                </c:pt>
                <c:pt idx="25">
                  <c:v>1.9172174850000001</c:v>
                </c:pt>
                <c:pt idx="26">
                  <c:v>2.8920322499999997</c:v>
                </c:pt>
                <c:pt idx="27">
                  <c:v>1.9207196</c:v>
                </c:pt>
                <c:pt idx="28">
                  <c:v>1.9321043499999999</c:v>
                </c:pt>
                <c:pt idx="29">
                  <c:v>0.95833329999999994</c:v>
                </c:pt>
                <c:pt idx="30">
                  <c:v>2.8750809999999998</c:v>
                </c:pt>
                <c:pt idx="31">
                  <c:v>0.96280990000000011</c:v>
                </c:pt>
                <c:pt idx="32">
                  <c:v>0.9627329</c:v>
                </c:pt>
                <c:pt idx="33">
                  <c:v>0.96538460000000004</c:v>
                </c:pt>
                <c:pt idx="34">
                  <c:v>0.96532845000000012</c:v>
                </c:pt>
                <c:pt idx="35">
                  <c:v>2.9083111000000001</c:v>
                </c:pt>
              </c:numCache>
            </c:numRef>
          </c:val>
        </c:ser>
        <c:marker val="1"/>
        <c:axId val="140316672"/>
        <c:axId val="140318976"/>
      </c:lineChart>
      <c:catAx>
        <c:axId val="14031667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turn</a:t>
                </a:r>
              </a:p>
            </c:rich>
          </c:tx>
          <c:layout>
            <c:manualLayout>
              <c:xMode val="edge"/>
              <c:yMode val="edge"/>
              <c:x val="0.49261480745435426"/>
              <c:y val="0.73393626719306115"/>
            </c:manualLayout>
          </c:layout>
        </c:title>
        <c:majorTickMark val="none"/>
        <c:tickLblPos val="nextTo"/>
        <c:txPr>
          <a:bodyPr/>
          <a:lstStyle/>
          <a:p>
            <a:pPr>
              <a:defRPr sz="800" baseline="0"/>
            </a:pPr>
            <a:endParaRPr lang="en-US"/>
          </a:p>
        </c:txPr>
        <c:crossAx val="140318976"/>
        <c:crosses val="autoZero"/>
        <c:auto val="1"/>
        <c:lblAlgn val="ctr"/>
        <c:lblOffset val="100"/>
      </c:catAx>
      <c:valAx>
        <c:axId val="14031897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size</a:t>
                </a:r>
              </a:p>
            </c:rich>
          </c:tx>
        </c:title>
        <c:numFmt formatCode="General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 baseline="0"/>
            </a:pPr>
            <a:endParaRPr lang="en-US"/>
          </a:p>
        </c:txPr>
        <c:crossAx val="140316672"/>
        <c:crosses val="autoZero"/>
        <c:crossBetween val="between"/>
      </c:valAx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5.2423832103697832E-2"/>
          <c:y val="0.78990093872382994"/>
          <c:w val="0.89080059620512353"/>
          <c:h val="0.20997386790578987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Alp09</b:Tag>
    <b:SourceType>DocumentFromInternetSite</b:SourceType>
    <b:Guid>{05C53C51-8919-41F7-ACF0-4189A26336C4}</b:Guid>
    <b:LCID>0</b:LCID>
    <b:Title>Alpha-Beta pruning</b:Title>
    <b:InternetSiteTitle>Wikipedia</b:InternetSiteTitle>
    <b:YearAccessed>2009</b:YearAccessed>
    <b:MonthAccessed>May</b:MonthAccessed>
    <b:DayAccessed>13</b:DayAccessed>
    <b:URL>http://en.wikipedia.org/wiki/Alpha-beta_pruning</b:URL>
    <b:RefOrder>1</b:RefOrder>
  </b:Source>
  <b:Source>
    <b:Tag>Jea09</b:Tag>
    <b:SourceType>InternetSite</b:SourceType>
    <b:Guid>{0F962797-4186-4751-8599-6FB3C0657334}</b:Guid>
    <b:LCID>0</b:LCID>
    <b:Author>
      <b:Author>
        <b:NameList>
          <b:Person>
            <b:Last>François</b:Last>
            <b:First>Jean-Marc</b:First>
          </b:Person>
        </b:NameList>
      </b:Author>
    </b:Author>
    <b:InternetSiteTitle>jaDTi - Decision Trees: a Java implementation</b:InternetSiteTitle>
    <b:YearAccessed>2009</b:YearAccessed>
    <b:MonthAccessed>May</b:MonthAccessed>
    <b:DayAccessed>14</b:DayAccessed>
    <b:URL>http://www.run.montefiore.ulg.ac.be/~francois/software/jaDTi/</b:URL>
    <b:RefOrder>2</b:RefOrder>
  </b:Source>
  <b:Source>
    <b:Tag>Fra09</b:Tag>
    <b:SourceType>DocumentFromInternetSite</b:SourceType>
    <b:Guid>{D8DB640F-15A9-4226-A941-5558158E34F6}</b:Guid>
    <b:LCID>0</b:LCID>
    <b:Author>
      <b:Author>
        <b:NameList>
          <b:Person>
            <b:Last>Laramée</b:Last>
            <b:First>François</b:First>
            <b:Middle>Dominic</b:Middle>
          </b:Person>
        </b:NameList>
      </b:Author>
    </b:Author>
    <b:Title>Chess Programming Part VI: Evaluation Functions</b:Title>
    <b:InternetSiteTitle>GameDev</b:InternetSiteTitle>
    <b:Month>Oct</b:Month>
    <b:Day>2000</b:Day>
    <b:YearAccessed>2009</b:YearAccessed>
    <b:MonthAccessed>May</b:MonthAccessed>
    <b:DayAccessed>12</b:DayAccessed>
    <b:URL>http://www.gamedev.net/reference/articles/article1208.asp</b:URL>
    <b:RefOrder>4</b:RefOrder>
  </b:Source>
  <b:Source>
    <b:Tag>ATT09</b:Tag>
    <b:SourceType>InternetSite</b:SourceType>
    <b:Guid>{62DCBC35-64BB-465E-82A6-E498E833C238}</b:Guid>
    <b:LCID>0</b:LCID>
    <b:Author>
      <b:Author>
        <b:Corporate>AT&amp;T Research</b:Corporate>
      </b:Author>
    </b:Author>
    <b:Title>Graphviz - Graph Visualization Software</b:Title>
    <b:InternetSiteTitle>Graphviz - Graph Visualization Software</b:InternetSiteTitle>
    <b:ProductionCompany>AT&amp;T Research</b:ProductionCompany>
    <b:YearAccessed>2009</b:YearAccessed>
    <b:MonthAccessed>05</b:MonthAccessed>
    <b:DayAccessed>13</b:DayAccessed>
    <b:URL>http://www.graphviz.org/</b:URL>
    <b:RefOrder>3</b:RefOrder>
  </b:Source>
</b:Sources>
</file>

<file path=customXml/itemProps1.xml><?xml version="1.0" encoding="utf-8"?>
<ds:datastoreItem xmlns:ds="http://schemas.openxmlformats.org/officeDocument/2006/customXml" ds:itemID="{0AFDA530-87CC-46CF-A936-6A8C510DA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Luke Kim</cp:lastModifiedBy>
  <cp:revision>190</cp:revision>
  <dcterms:created xsi:type="dcterms:W3CDTF">2009-05-11T14:42:00Z</dcterms:created>
  <dcterms:modified xsi:type="dcterms:W3CDTF">2009-05-14T06:54:00Z</dcterms:modified>
</cp:coreProperties>
</file>